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DF" w:rsidRPr="007709DF" w:rsidRDefault="007709DF" w:rsidP="007709DF">
      <w:pPr>
        <w:tabs>
          <w:tab w:val="left" w:pos="3600"/>
          <w:tab w:val="left" w:pos="378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</w:rPr>
      </w:pPr>
      <w:r w:rsidRPr="007709DF">
        <w:rPr>
          <w:rFonts w:ascii="Times New Roman" w:eastAsia="Times New Roman" w:hAnsi="Times New Roman" w:cs="Times New Roman"/>
          <w:sz w:val="20"/>
          <w:szCs w:val="20"/>
        </w:rPr>
        <w:t xml:space="preserve">Załącznik nr </w:t>
      </w:r>
      <w:r w:rsidR="007D11F4">
        <w:rPr>
          <w:rFonts w:ascii="Times New Roman" w:eastAsia="Times New Roman" w:hAnsi="Times New Roman" w:cs="Times New Roman"/>
          <w:sz w:val="20"/>
          <w:szCs w:val="20"/>
        </w:rPr>
        <w:t>1</w:t>
      </w:r>
      <w:r w:rsidR="0061458E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7709DF">
        <w:rPr>
          <w:rFonts w:ascii="Times New Roman" w:eastAsia="Times New Roman" w:hAnsi="Times New Roman" w:cs="Times New Roman"/>
          <w:sz w:val="20"/>
          <w:szCs w:val="20"/>
        </w:rPr>
        <w:t xml:space="preserve"> do procedury „Metodyka oceny ratingowej i badania zdolności kredytowej jednostek samorządu terytorialnego”</w:t>
      </w:r>
    </w:p>
    <w:p w:rsidR="007709DF" w:rsidRPr="007709DF" w:rsidRDefault="007709DF" w:rsidP="007709DF">
      <w:pPr>
        <w:spacing w:after="0"/>
        <w:rPr>
          <w:rFonts w:ascii="Times New Roman" w:hAnsi="Times New Roman" w:cs="Times New Roman"/>
        </w:rPr>
      </w:pPr>
    </w:p>
    <w:tbl>
      <w:tblPr>
        <w:tblW w:w="11276" w:type="dxa"/>
        <w:jc w:val="center"/>
        <w:tblInd w:w="-195" w:type="dxa"/>
        <w:tblCellMar>
          <w:left w:w="70" w:type="dxa"/>
          <w:right w:w="70" w:type="dxa"/>
        </w:tblCellMar>
        <w:tblLook w:val="04A0"/>
      </w:tblPr>
      <w:tblGrid>
        <w:gridCol w:w="3730"/>
        <w:gridCol w:w="7546"/>
      </w:tblGrid>
      <w:tr w:rsidR="00FA08DD" w:rsidRPr="00C8001D" w:rsidTr="00961BE2">
        <w:trPr>
          <w:trHeight w:val="405"/>
          <w:jc w:val="center"/>
        </w:trPr>
        <w:tc>
          <w:tcPr>
            <w:tcW w:w="1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08DD" w:rsidRPr="00C8001D" w:rsidRDefault="00FA08DD" w:rsidP="0069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8001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Formularz Klienta</w:t>
            </w:r>
            <w:r w:rsidR="00D679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– </w:t>
            </w:r>
            <w:r w:rsidR="0069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proces oceny wniosku</w:t>
            </w:r>
            <w:r w:rsidR="000C3AB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– tryb standardowy</w:t>
            </w:r>
          </w:p>
        </w:tc>
      </w:tr>
      <w:tr w:rsidR="00FA08DD" w:rsidRPr="00C8001D" w:rsidTr="00E04FDA">
        <w:trPr>
          <w:trHeight w:val="443"/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FA08DD" w:rsidRPr="008342C1" w:rsidRDefault="00FA08DD" w:rsidP="00C80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8342C1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Nazwa Klienta</w:t>
            </w:r>
            <w:r w:rsidR="00657F39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*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BEBC8"/>
            <w:vAlign w:val="center"/>
            <w:hideMark/>
          </w:tcPr>
          <w:p w:rsidR="00FA08DD" w:rsidRPr="00755BE0" w:rsidRDefault="00E30D7F" w:rsidP="00755B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542C1B"/>
                <w:sz w:val="20"/>
                <w:szCs w:val="20"/>
              </w:rPr>
            </w:pPr>
            <w:r w:rsidRPr="00755BE0">
              <w:rPr>
                <w:rFonts w:ascii="Calibri" w:eastAsia="Times New Roman" w:hAnsi="Calibri" w:cs="Times New Roman"/>
                <w:b/>
                <w:color w:val="542C1B"/>
                <w:sz w:val="20"/>
                <w:szCs w:val="20"/>
              </w:rPr>
              <w:t>Gmina Poniec</w:t>
            </w:r>
          </w:p>
        </w:tc>
      </w:tr>
    </w:tbl>
    <w:p w:rsidR="00D02E94" w:rsidRDefault="00D02E94" w:rsidP="001F44F6">
      <w:pPr>
        <w:spacing w:after="0" w:line="240" w:lineRule="auto"/>
        <w:rPr>
          <w:sz w:val="18"/>
          <w:szCs w:val="18"/>
        </w:rPr>
      </w:pPr>
    </w:p>
    <w:tbl>
      <w:tblPr>
        <w:tblW w:w="21701" w:type="dxa"/>
        <w:tblInd w:w="-214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/>
      </w:tblPr>
      <w:tblGrid>
        <w:gridCol w:w="426"/>
        <w:gridCol w:w="1830"/>
        <w:gridCol w:w="1368"/>
        <w:gridCol w:w="2672"/>
        <w:gridCol w:w="1294"/>
        <w:gridCol w:w="1292"/>
        <w:gridCol w:w="900"/>
        <w:gridCol w:w="1417"/>
        <w:gridCol w:w="3446"/>
        <w:gridCol w:w="1557"/>
        <w:gridCol w:w="33"/>
        <w:gridCol w:w="1522"/>
        <w:gridCol w:w="35"/>
        <w:gridCol w:w="1519"/>
        <w:gridCol w:w="36"/>
        <w:gridCol w:w="124"/>
        <w:gridCol w:w="160"/>
        <w:gridCol w:w="160"/>
        <w:gridCol w:w="160"/>
        <w:gridCol w:w="160"/>
        <w:gridCol w:w="790"/>
        <w:gridCol w:w="160"/>
        <w:gridCol w:w="160"/>
        <w:gridCol w:w="160"/>
        <w:gridCol w:w="160"/>
        <w:gridCol w:w="160"/>
      </w:tblGrid>
      <w:tr w:rsidR="001F44F6" w:rsidRPr="00FA08DD" w:rsidTr="001F44F6">
        <w:trPr>
          <w:gridAfter w:val="18"/>
          <w:wAfter w:w="10502" w:type="dxa"/>
          <w:trHeight w:val="300"/>
        </w:trPr>
        <w:tc>
          <w:tcPr>
            <w:tcW w:w="11199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Pytania dotyczące transakcji i zabezpieczeń</w:t>
            </w:r>
          </w:p>
        </w:tc>
      </w:tr>
      <w:tr w:rsidR="001F44F6" w:rsidRPr="00FA08DD" w:rsidTr="001F44F6">
        <w:trPr>
          <w:trHeight w:val="59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F44F6" w:rsidRPr="00FA08DD" w:rsidTr="001F44F6">
        <w:trPr>
          <w:gridAfter w:val="6"/>
          <w:wAfter w:w="1590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Pytanie do Klienta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F44F6" w:rsidRPr="00FA08DD" w:rsidTr="001F44F6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F6" w:rsidRPr="00FA08DD" w:rsidRDefault="001F44F6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F6" w:rsidRPr="00FA08DD" w:rsidRDefault="001F44F6" w:rsidP="001F44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</w:t>
            </w:r>
            <w:r w:rsidR="006E5A3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 wekslu 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 deklaracji wekslowej zostanie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złożona kontrasygnata Skarbnika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F44F6" w:rsidRPr="00FA08DD" w:rsidRDefault="00DE3975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0" w:author="Skarbnik" w:date="2015-07-21T07:23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tak</w:t>
              </w:r>
            </w:ins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F44F6" w:rsidRPr="00FA08DD" w:rsidTr="001F44F6">
        <w:trPr>
          <w:gridAfter w:val="17"/>
          <w:wAfter w:w="7056" w:type="dxa"/>
          <w:trHeight w:val="4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F6" w:rsidRPr="00FA08DD" w:rsidRDefault="001F44F6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F6" w:rsidRPr="00FA08DD" w:rsidRDefault="001F44F6" w:rsidP="0036273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</w:t>
            </w:r>
            <w:r w:rsidR="006E5A3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zostanie złożone oświadczenie o poddaniu się egzekucji</w:t>
            </w:r>
            <w:r w:rsidR="006E5A3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zgodnie z art. 97 </w:t>
            </w:r>
            <w:r w:rsidR="00022E10">
              <w:rPr>
                <w:rFonts w:ascii="Times New Roman" w:eastAsia="Times New Roman" w:hAnsi="Times New Roman" w:cs="Times New Roman"/>
                <w:sz w:val="18"/>
                <w:szCs w:val="18"/>
              </w:rPr>
              <w:t>P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rawa bankowego.</w:t>
            </w:r>
            <w:r w:rsidR="008E5CF7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F44F6" w:rsidRPr="00FA08DD" w:rsidRDefault="00DE3975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1" w:author="Skarbnik" w:date="2015-07-21T07:23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tak</w:t>
              </w:r>
            </w:ins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30B9" w:rsidRPr="00FA08DD" w:rsidTr="007D11F4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B9" w:rsidRPr="00D37B95" w:rsidRDefault="00362730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9DF" w:rsidRPr="008E53E2" w:rsidRDefault="000F30B9" w:rsidP="007709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>W związku z zawartym w SIWZ zastrzeżeniem możliwości zmiany: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0B9" w:rsidRPr="00FA08DD" w:rsidRDefault="000F30B9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0B9" w:rsidRPr="00FA08DD" w:rsidRDefault="000F30B9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0D43" w:rsidRPr="00FA08DD" w:rsidTr="00820D43">
        <w:trPr>
          <w:gridAfter w:val="16"/>
          <w:wAfter w:w="5499" w:type="dxa"/>
          <w:trHeight w:val="49"/>
        </w:trPr>
        <w:tc>
          <w:tcPr>
            <w:tcW w:w="426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43" w:rsidRPr="00D37B95" w:rsidRDefault="00820D43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43" w:rsidRPr="008E53E2" w:rsidRDefault="00820D43" w:rsidP="007709DF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ind w:left="214" w:hanging="21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>terminów i kwot</w:t>
            </w:r>
            <w:r w:rsidRPr="008E53E2" w:rsidDel="00D418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>wypłat – prosimy o podanie ostatecznego terminu wypłaty kredytu,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20D43" w:rsidRPr="008E53E2" w:rsidRDefault="00DE3975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2" w:author="Skarbnik" w:date="2015-07-21T07:23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31.12.2015 r.</w:t>
              </w:r>
            </w:ins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D43" w:rsidRPr="00FA08DD" w:rsidRDefault="00820D43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D43" w:rsidRPr="00FA08DD" w:rsidRDefault="00820D43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0D43" w:rsidRPr="00FA08DD" w:rsidTr="00820D43">
        <w:trPr>
          <w:gridAfter w:val="16"/>
          <w:wAfter w:w="5499" w:type="dxa"/>
          <w:trHeight w:val="847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43" w:rsidRPr="00D37B95" w:rsidDel="00D41832" w:rsidRDefault="00820D43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43" w:rsidRPr="008E53E2" w:rsidRDefault="00820D43" w:rsidP="001F44F6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ind w:left="214" w:hanging="21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>terminów i kwot</w:t>
            </w:r>
            <w:r w:rsidRPr="008E53E2" w:rsidDel="00D418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>spłat (nie dotyczy wcześniejszej spłaty) – prosimy o informację czy dopuszczają Państwo następując</w:t>
            </w:r>
            <w:r w:rsidR="007818D0"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7818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postanowienie </w:t>
            </w: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>w umowie kredyt</w:t>
            </w:r>
            <w:r w:rsidR="007818D0">
              <w:rPr>
                <w:rFonts w:ascii="Times New Roman" w:eastAsia="Times New Roman" w:hAnsi="Times New Roman" w:cs="Times New Roman"/>
                <w:sz w:val="18"/>
                <w:szCs w:val="18"/>
              </w:rPr>
              <w:t>u</w:t>
            </w: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>: „Wysokość i termin spłaty kredytu/raty kredytu mogą być, w szczególnie uzasadnionym przypadku, zmienione, w drodze aneksu do umowy, na pisemny wniosek kredytobiorcy złożony wraz z odpowiednim uzasadnieniem na 1</w:t>
            </w:r>
            <w:r w:rsidR="00362730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dni przed terminem płatności raty kapitałowej. Oznaczony czas przesunięcia raty kapitałowej nie może wykraczać poza okres 1 roku kalendarzowego w poszczególnych latach kredytowania. Rata kapitałowa, której termin spłaty został przesunięty, wchodzi w skład niespłaconej części kapitału i jest oprocentowana na zasadach określonych w umowie kredyt</w:t>
            </w:r>
            <w:r w:rsidR="00022E10">
              <w:rPr>
                <w:rFonts w:ascii="Times New Roman" w:eastAsia="Times New Roman" w:hAnsi="Times New Roman" w:cs="Times New Roman"/>
                <w:sz w:val="18"/>
                <w:szCs w:val="18"/>
              </w:rPr>
              <w:t>u</w:t>
            </w: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>.”</w:t>
            </w:r>
            <w:r w:rsidR="007818D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820D43" w:rsidRPr="008E53E2" w:rsidRDefault="00820D43" w:rsidP="007818D0">
            <w:pPr>
              <w:tabs>
                <w:tab w:val="left" w:pos="1212"/>
              </w:tabs>
              <w:spacing w:before="40" w:after="40" w:line="240" w:lineRule="auto"/>
              <w:ind w:left="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Jeżeli nie dopuszczają Państwo powyższego </w:t>
            </w:r>
            <w:r w:rsidR="007818D0">
              <w:rPr>
                <w:rFonts w:ascii="Times New Roman" w:eastAsia="Times New Roman" w:hAnsi="Times New Roman" w:cs="Times New Roman"/>
                <w:sz w:val="18"/>
                <w:szCs w:val="18"/>
              </w:rPr>
              <w:t>postanowienia</w:t>
            </w:r>
            <w:r w:rsidR="00C2335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prosimy o</w:t>
            </w:r>
            <w:r w:rsidR="00C233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złożenie</w:t>
            </w: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propozycji analogicznego </w:t>
            </w:r>
            <w:r w:rsidR="007818D0">
              <w:rPr>
                <w:rFonts w:ascii="Times New Roman" w:eastAsia="Times New Roman" w:hAnsi="Times New Roman" w:cs="Times New Roman"/>
                <w:sz w:val="18"/>
                <w:szCs w:val="18"/>
              </w:rPr>
              <w:t>postanowienia</w:t>
            </w: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D43" w:rsidRPr="00FA08DD" w:rsidRDefault="00820D43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D43" w:rsidRPr="00FA08DD" w:rsidRDefault="00820D43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1832" w:rsidRPr="00FA08DD" w:rsidTr="00250196">
        <w:trPr>
          <w:gridAfter w:val="16"/>
          <w:wAfter w:w="5499" w:type="dxa"/>
          <w:trHeight w:val="1484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832" w:rsidRDefault="00D41832" w:rsidP="00D4183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203F" w:rsidRDefault="003A0DBB" w:rsidP="008C203F">
            <w:pPr>
              <w:pStyle w:val="Akapitzlist"/>
              <w:spacing w:before="40" w:after="40" w:line="240" w:lineRule="auto"/>
              <w:ind w:left="214"/>
              <w:rPr>
                <w:ins w:id="3" w:author="Skarbnik" w:date="2015-07-21T08:30:00Z"/>
                <w:rFonts w:ascii="Times New Roman" w:eastAsia="Times New Roman" w:hAnsi="Times New Roman" w:cs="Times New Roman"/>
                <w:sz w:val="18"/>
                <w:szCs w:val="18"/>
              </w:rPr>
              <w:pPrChange w:id="4" w:author="Skarbnik" w:date="2015-07-21T08:28:00Z">
                <w:pPr>
                  <w:pStyle w:val="Akapitzlist"/>
                  <w:numPr>
                    <w:numId w:val="1"/>
                  </w:numPr>
                  <w:spacing w:before="40" w:after="40" w:line="240" w:lineRule="auto"/>
                  <w:ind w:left="214" w:hanging="219"/>
                </w:pPr>
              </w:pPrChange>
            </w:pPr>
            <w:ins w:id="5" w:author="Skarbnik" w:date="2015-07-21T08:30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Proponujemy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następujacy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zapis:</w:t>
              </w:r>
            </w:ins>
          </w:p>
          <w:p w:rsidR="008C203F" w:rsidRDefault="003A0DBB" w:rsidP="008C203F">
            <w:pPr>
              <w:pStyle w:val="Akapitzlist"/>
              <w:spacing w:before="40" w:after="40" w:line="240" w:lineRule="auto"/>
              <w:ind w:left="214"/>
              <w:rPr>
                <w:ins w:id="6" w:author="Skarbnik" w:date="2015-07-21T08:28:00Z"/>
                <w:rFonts w:ascii="Times New Roman" w:eastAsia="Times New Roman" w:hAnsi="Times New Roman" w:cs="Times New Roman"/>
                <w:sz w:val="18"/>
                <w:szCs w:val="18"/>
              </w:rPr>
              <w:pPrChange w:id="7" w:author="Skarbnik" w:date="2015-07-21T08:28:00Z">
                <w:pPr>
                  <w:pStyle w:val="Akapitzlist"/>
                  <w:numPr>
                    <w:numId w:val="1"/>
                  </w:numPr>
                  <w:spacing w:before="40" w:after="40" w:line="240" w:lineRule="auto"/>
                  <w:ind w:left="214" w:hanging="219"/>
                </w:pPr>
              </w:pPrChange>
            </w:pPr>
            <w:ins w:id="8" w:author="Skarbnik" w:date="2015-07-21T08:28:00Z">
              <w:r w:rsidRPr="008E53E2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„Wysokość i termin spłaty kredytu/raty kredytu mogą być, w szczególnie uzasadnionym przypadku, zmienione, w drodze aneksu do umowy, na pisemny wniosek kredytobiorcy złożony wraz z odpowiednim uzasadnieniem na 1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5</w:t>
              </w:r>
              <w:r w:rsidRPr="008E53E2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dni przed terminem płatności raty kapitałowej. Rata kapitałowa, której termin spłaty został przesunięty, wchodzi w skład niespłaconej części kapitału i jest oprocentowana na zasadach określonych w umowie kredyt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u</w:t>
              </w:r>
              <w:r w:rsidRPr="008E53E2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.”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.</w:t>
              </w:r>
            </w:ins>
          </w:p>
          <w:p w:rsidR="00D41832" w:rsidRPr="008E53E2" w:rsidRDefault="00D41832" w:rsidP="00D4183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832" w:rsidRPr="00FA08DD" w:rsidRDefault="00D41832" w:rsidP="00D41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832" w:rsidRPr="00FA08DD" w:rsidRDefault="00D41832" w:rsidP="00D41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F44F6" w:rsidRPr="00FA08DD" w:rsidTr="001F44F6">
        <w:trPr>
          <w:gridAfter w:val="16"/>
          <w:wAfter w:w="5499" w:type="dxa"/>
          <w:trHeight w:val="3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F6" w:rsidRPr="00D37B95" w:rsidRDefault="00362730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832" w:rsidRPr="008E53E2" w:rsidRDefault="007709DF" w:rsidP="00D4183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 przypadku inwestycji przewidzianej/-ych do finansowania wnioskowanym kredytem / emisją obligacji / inną ekspozycją kredytową </w:t>
            </w:r>
            <w:r w:rsidRPr="008E53E2">
              <w:rPr>
                <w:rFonts w:ascii="Times New Roman" w:hAnsi="Times New Roman"/>
                <w:bCs/>
                <w:sz w:val="18"/>
                <w:szCs w:val="18"/>
              </w:rPr>
              <w:t>oraz finansowanej / -ych dotacją /–ami z UE,</w:t>
            </w: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prosimy o informację</w:t>
            </w:r>
            <w:r w:rsidR="00C2335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założone dofinansowanie z UE wynika z zawartej umowy.</w:t>
            </w:r>
          </w:p>
          <w:p w:rsidR="007709DF" w:rsidRPr="008E53E2" w:rsidRDefault="007709DF" w:rsidP="007709DF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49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>Jeżeli tak - prosimy o podanie łącznej kwoty, na jaką zostały zawarte umowy o dofinansowanie inwestycji będących przedmiotem SIWZu</w:t>
            </w:r>
            <w:r w:rsidR="007818D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7709DF" w:rsidRPr="008E53E2" w:rsidRDefault="00B06158" w:rsidP="007709DF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49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>Jeżeli nie - prosimy o informację</w:t>
            </w:r>
            <w:r w:rsidR="00CC5F6B"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7709DF"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w przypadku braku dotacji inwestycja będzie realizowana </w:t>
            </w:r>
            <w:r w:rsidR="007709DF" w:rsidRPr="008E53E2">
              <w:rPr>
                <w:rFonts w:ascii="Times New Roman" w:hAnsi="Times New Roman"/>
                <w:sz w:val="18"/>
                <w:szCs w:val="18"/>
              </w:rPr>
              <w:t>i z jakich źródeł.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609" w:rsidRPr="00FA08DD" w:rsidTr="00250196">
        <w:trPr>
          <w:gridAfter w:val="16"/>
          <w:wAfter w:w="5499" w:type="dxa"/>
          <w:trHeight w:val="1049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09" w:rsidRDefault="00A37609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37609" w:rsidRPr="008E53E2" w:rsidRDefault="00DE3975" w:rsidP="00A3760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ins w:id="9" w:author="Skarbnik" w:date="2015-07-21T07:24:00Z">
              <w:r>
                <w:rPr>
                  <w:rFonts w:ascii="Times New Roman" w:eastAsia="Times New Roman" w:hAnsi="Times New Roman" w:cs="Times New Roman"/>
                  <w:sz w:val="18"/>
                  <w:szCs w:val="18"/>
                  <w:highlight w:val="yellow"/>
                </w:rPr>
                <w:t>Nie dotyczy</w:t>
              </w:r>
            </w:ins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609" w:rsidRPr="00FA08DD" w:rsidRDefault="00A37609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609" w:rsidRPr="00FA08DD" w:rsidRDefault="00A37609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1F44F6" w:rsidRPr="00961BE2" w:rsidRDefault="001F44F6" w:rsidP="001F44F6">
      <w:pPr>
        <w:spacing w:after="0" w:line="240" w:lineRule="auto"/>
        <w:rPr>
          <w:sz w:val="18"/>
          <w:szCs w:val="18"/>
        </w:rPr>
      </w:pPr>
    </w:p>
    <w:tbl>
      <w:tblPr>
        <w:tblW w:w="1131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1317"/>
      </w:tblGrid>
      <w:tr w:rsidR="00C8001D" w:rsidRPr="00FA08DD" w:rsidTr="00D02E94">
        <w:trPr>
          <w:trHeight w:val="300"/>
          <w:jc w:val="center"/>
        </w:trPr>
        <w:tc>
          <w:tcPr>
            <w:tcW w:w="11317" w:type="dxa"/>
            <w:shd w:val="clear" w:color="auto" w:fill="542C1B"/>
            <w:vAlign w:val="center"/>
            <w:hideMark/>
          </w:tcPr>
          <w:p w:rsidR="009F2710" w:rsidRDefault="00C8001D" w:rsidP="00D02E9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Pytania dotyczące sytuacji ekonomiczno-finansowej Klienta</w:t>
            </w:r>
            <w:r w:rsidR="009F2710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 xml:space="preserve"> </w:t>
            </w:r>
          </w:p>
          <w:p w:rsidR="00C8001D" w:rsidRPr="00FA08DD" w:rsidRDefault="009F2710" w:rsidP="00D02E9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(prosimy o informacje zgodnie ze stanem na dzień sporządzania odpowiedzi)</w:t>
            </w:r>
          </w:p>
        </w:tc>
      </w:tr>
    </w:tbl>
    <w:p w:rsidR="00780A74" w:rsidRPr="00961BE2" w:rsidRDefault="00780A74" w:rsidP="00E12D05">
      <w:pPr>
        <w:keepNext/>
        <w:spacing w:after="0"/>
        <w:rPr>
          <w:sz w:val="10"/>
          <w:szCs w:val="10"/>
        </w:rPr>
      </w:pPr>
    </w:p>
    <w:tbl>
      <w:tblPr>
        <w:tblW w:w="11281" w:type="dxa"/>
        <w:jc w:val="center"/>
        <w:tblInd w:w="53" w:type="dxa"/>
        <w:tblCellMar>
          <w:left w:w="70" w:type="dxa"/>
          <w:right w:w="70" w:type="dxa"/>
        </w:tblCellMar>
        <w:tblLook w:val="04A0"/>
      </w:tblPr>
      <w:tblGrid>
        <w:gridCol w:w="427"/>
        <w:gridCol w:w="11"/>
        <w:gridCol w:w="9360"/>
        <w:gridCol w:w="1483"/>
      </w:tblGrid>
      <w:tr w:rsidR="00FA08DD" w:rsidRPr="00FA08DD" w:rsidTr="00456031">
        <w:trPr>
          <w:trHeight w:val="300"/>
          <w:jc w:val="center"/>
        </w:trPr>
        <w:tc>
          <w:tcPr>
            <w:tcW w:w="427" w:type="dxa"/>
            <w:shd w:val="clear" w:color="auto" w:fill="auto"/>
            <w:vAlign w:val="bottom"/>
            <w:hideMark/>
          </w:tcPr>
          <w:p w:rsidR="00FA08DD" w:rsidRPr="00FA08DD" w:rsidRDefault="00FA08DD" w:rsidP="00E12D0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1" w:type="dxa"/>
            <w:gridSpan w:val="2"/>
            <w:shd w:val="clear" w:color="000000" w:fill="542C1B"/>
            <w:vAlign w:val="center"/>
            <w:hideMark/>
          </w:tcPr>
          <w:p w:rsidR="00FA08DD" w:rsidRPr="00FA08DD" w:rsidRDefault="00FA08DD" w:rsidP="00E12D0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Pytanie do Klienta</w:t>
            </w:r>
          </w:p>
        </w:tc>
        <w:tc>
          <w:tcPr>
            <w:tcW w:w="1483" w:type="dxa"/>
            <w:shd w:val="clear" w:color="000000" w:fill="542C1B"/>
            <w:vAlign w:val="center"/>
            <w:hideMark/>
          </w:tcPr>
          <w:p w:rsidR="00FA08DD" w:rsidRPr="00FA08DD" w:rsidRDefault="00FA08DD" w:rsidP="00E12D0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</w:tr>
      <w:tr w:rsidR="00FA08DD" w:rsidRPr="00FA08DD" w:rsidTr="00456031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F229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</w:t>
            </w:r>
            <w:r w:rsidR="00C2335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na Państwa rachunkach w bankach ciążą zajęcia egzekucyjne.</w:t>
            </w:r>
            <w:r w:rsidR="008E5CF7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Jeżeli tak</w:t>
            </w:r>
            <w:r w:rsidR="00C2335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8E5CF7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prosimy o podanie kwoty zajęć egzekucyjnych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A08DD" w:rsidRPr="00FA08DD" w:rsidRDefault="00DE3975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10" w:author="Skarbnik" w:date="2015-07-21T07:24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nie</w:t>
              </w:r>
            </w:ins>
          </w:p>
        </w:tc>
      </w:tr>
      <w:tr w:rsidR="00FA08DD" w:rsidRPr="00FA08DD" w:rsidTr="00456031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AC1F3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</w:t>
            </w:r>
            <w:r w:rsidR="00C2335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posiadają Państwo zaległe z</w:t>
            </w:r>
            <w:r w:rsidR="00B735F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obowiązania </w:t>
            </w:r>
            <w:r w:rsidR="00415D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finansowe </w:t>
            </w:r>
            <w:r w:rsidR="00B735F7">
              <w:rPr>
                <w:rFonts w:ascii="Times New Roman" w:eastAsia="Times New Roman" w:hAnsi="Times New Roman" w:cs="Times New Roman"/>
                <w:sz w:val="18"/>
                <w:szCs w:val="18"/>
              </w:rPr>
              <w:t>w bankach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8E5CF7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Jeżeli tak</w:t>
            </w:r>
            <w:r w:rsidR="00C2335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8E5CF7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prosimy o podanie kwoty zaległych zobowiązań w bankach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A08DD" w:rsidRPr="00FA08DD" w:rsidRDefault="00DE3975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11" w:author="Skarbnik" w:date="2015-07-21T07:24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nie</w:t>
              </w:r>
            </w:ins>
          </w:p>
        </w:tc>
      </w:tr>
      <w:tr w:rsidR="00FA08DD" w:rsidRPr="00FA08DD" w:rsidTr="00456031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EA33D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</w:t>
            </w:r>
            <w:r w:rsidR="00C2335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w ciągu ostatnich 18 miesięcy </w:t>
            </w:r>
            <w:r w:rsidR="00415DCC">
              <w:rPr>
                <w:rFonts w:ascii="Times New Roman" w:eastAsia="Times New Roman" w:hAnsi="Times New Roman" w:cs="Times New Roman"/>
                <w:sz w:val="18"/>
                <w:szCs w:val="18"/>
              </w:rPr>
              <w:t>był</w:t>
            </w:r>
            <w:r w:rsidR="00415DCC" w:rsidRPr="00415D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prowadzon</w:t>
            </w:r>
            <w:r w:rsidR="00415D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y </w:t>
            </w:r>
            <w:r w:rsidR="00A70F97">
              <w:rPr>
                <w:rFonts w:ascii="Times New Roman" w:eastAsia="Times New Roman" w:hAnsi="Times New Roman" w:cs="Times New Roman"/>
                <w:sz w:val="18"/>
                <w:szCs w:val="18"/>
              </w:rPr>
              <w:t>u</w:t>
            </w:r>
            <w:r w:rsidR="00415D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Państw</w:t>
            </w:r>
            <w:r w:rsidR="0039699D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="00415D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7709DF" w:rsidRPr="00C20B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program</w:t>
            </w:r>
            <w:r w:rsidR="008B49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postępowania</w:t>
            </w:r>
            <w:r w:rsidR="007709DF" w:rsidRPr="00C20B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naprawcz</w:t>
            </w:r>
            <w:r w:rsidR="008B493F">
              <w:rPr>
                <w:rFonts w:ascii="Times New Roman" w:eastAsia="Times New Roman" w:hAnsi="Times New Roman" w:cs="Times New Roman"/>
                <w:sz w:val="18"/>
                <w:szCs w:val="18"/>
              </w:rPr>
              <w:t>ego</w:t>
            </w:r>
            <w:r w:rsidR="007709DF" w:rsidRPr="00C20B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rozumieniu </w:t>
            </w:r>
            <w:r w:rsidR="00C20B32" w:rsidRPr="00B832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ustawy z dnia 27 sierpnia 2009 r. o finansach publicznych</w:t>
            </w:r>
            <w:r w:rsidR="007709DF" w:rsidRPr="00C20B3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A08DD" w:rsidRPr="00FA08DD" w:rsidRDefault="00DE3975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12" w:author="Skarbnik" w:date="2015-07-21T07:24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nie</w:t>
              </w:r>
            </w:ins>
          </w:p>
        </w:tc>
      </w:tr>
      <w:tr w:rsidR="00FA08DD" w:rsidRPr="00FA08DD" w:rsidTr="00456031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736CC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</w:t>
            </w:r>
            <w:r w:rsidR="00C2335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w ciągu ostatnich 36 miesięcy były prowadzone wobec Państwa za pośrednictwem komornika sądowego </w:t>
            </w:r>
            <w:r w:rsidR="00736CC4">
              <w:rPr>
                <w:rFonts w:ascii="Times New Roman" w:eastAsia="Times New Roman" w:hAnsi="Times New Roman" w:cs="Times New Roman"/>
                <w:sz w:val="18"/>
                <w:szCs w:val="18"/>
              </w:rPr>
              <w:t>postępowania</w:t>
            </w:r>
            <w:r w:rsidR="008B49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egzekucyjne </w:t>
            </w:r>
            <w:r w:rsidR="00736CC4">
              <w:rPr>
                <w:rFonts w:ascii="Times New Roman" w:eastAsia="Times New Roman" w:hAnsi="Times New Roman" w:cs="Times New Roman"/>
                <w:sz w:val="18"/>
                <w:szCs w:val="18"/>
              </w:rPr>
              <w:t>wszczynane na wniosek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bank</w:t>
            </w:r>
            <w:r w:rsidR="00736CC4">
              <w:rPr>
                <w:rFonts w:ascii="Times New Roman" w:eastAsia="Times New Roman" w:hAnsi="Times New Roman" w:cs="Times New Roman"/>
                <w:sz w:val="18"/>
                <w:szCs w:val="18"/>
              </w:rPr>
              <w:t>ów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A08DD" w:rsidRPr="00FA08DD" w:rsidRDefault="00DE3975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13" w:author="Skarbnik" w:date="2015-07-21T07:24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nie</w:t>
              </w:r>
            </w:ins>
          </w:p>
        </w:tc>
      </w:tr>
      <w:tr w:rsidR="00014C07" w:rsidRPr="00FA08DD" w:rsidTr="00456031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C07" w:rsidRPr="00FA08DD" w:rsidRDefault="00014C07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C07" w:rsidRPr="00FA08DD" w:rsidRDefault="00014C07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</w:t>
            </w:r>
            <w:r w:rsidR="00C2335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posiadają Państwo zaległe zobowiązania wobec ZUS lub US.</w:t>
            </w:r>
            <w:r w:rsidR="008E5CF7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Jeżeli tak</w:t>
            </w:r>
            <w:r w:rsidR="00C2335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8E5CF7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prosimy o podanie kwoty zaległych zobowiązań wobec ZUS i US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014C07" w:rsidRPr="00FA08DD" w:rsidRDefault="00DE3975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14" w:author="Skarbnik" w:date="2015-07-21T07:24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nie</w:t>
              </w:r>
            </w:ins>
          </w:p>
        </w:tc>
      </w:tr>
      <w:tr w:rsidR="00FA08DD" w:rsidRPr="00FA08DD" w:rsidTr="00456031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D25539" w:rsidRDefault="00FA08DD" w:rsidP="00543D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</w:t>
            </w:r>
            <w:r w:rsidR="00C2335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w ciągu ostatnich dwóch lat została </w:t>
            </w:r>
            <w:r w:rsidR="00543D95"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podjęta </w:t>
            </w: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uchwała o nieudzieleniu absolutorium organowi wykonawczemu reprezentującemu Państwa jednostkę (wójt / burmistrz / prezydent, zarząd powiatu, zarząd województwa).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A08DD" w:rsidRPr="00FA08DD" w:rsidRDefault="00DE3975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15" w:author="Skarbnik" w:date="2015-07-21T07:25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nie</w:t>
              </w:r>
            </w:ins>
          </w:p>
        </w:tc>
      </w:tr>
      <w:tr w:rsidR="00A77006" w:rsidRPr="00A77006" w:rsidTr="00FE1C3F">
        <w:tblPrEx>
          <w:tblCellMar>
            <w:top w:w="28" w:type="dxa"/>
            <w:bottom w:w="28" w:type="dxa"/>
          </w:tblCellMar>
        </w:tblPrEx>
        <w:trPr>
          <w:trHeight w:val="32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006" w:rsidRPr="00A77006" w:rsidRDefault="00A77006" w:rsidP="00A77006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006" w:rsidRPr="00D25539" w:rsidRDefault="00A77006" w:rsidP="00E0640A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Prosimy o informację dotyczącą następujących pozycji długu </w:t>
            </w:r>
            <w:r w:rsidR="00E0640A">
              <w:rPr>
                <w:rFonts w:ascii="Times New Roman" w:eastAsia="Times New Roman" w:hAnsi="Times New Roman" w:cs="Times New Roman"/>
                <w:sz w:val="18"/>
                <w:szCs w:val="18"/>
              </w:rPr>
              <w:t>Państwa</w:t>
            </w:r>
            <w:r w:rsidR="00E0640A" w:rsidRPr="00D25539" w:rsidDel="00415D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8B6803"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wg stanu planowanego na koniec bieżącego roku budżetowego</w:t>
            </w: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</w:tr>
      <w:tr w:rsidR="00A77006" w:rsidRPr="00A77006" w:rsidTr="00FE1C3F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D25539" w:rsidRDefault="00A77006" w:rsidP="00A7700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zobowiązania ogółem, wg tytułów dłużnych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77006" w:rsidRPr="00A77006" w:rsidRDefault="00D41B17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16" w:author="Skarbnik" w:date="2015-07-21T07:32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9</w:t>
              </w:r>
            </w:ins>
            <w:ins w:id="17" w:author="Skarbnik" w:date="2015-07-21T09:03:00Z">
              <w:r w:rsidR="00163388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.</w:t>
              </w:r>
            </w:ins>
            <w:ins w:id="18" w:author="Skarbnik" w:date="2015-07-21T07:32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463</w:t>
              </w:r>
            </w:ins>
          </w:p>
        </w:tc>
      </w:tr>
      <w:tr w:rsidR="00A77006" w:rsidRPr="00A77006" w:rsidTr="00FE1C3F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D25539" w:rsidRDefault="00A77006" w:rsidP="00A7700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nominalna wymagalnych zobowiązań z tyt. poręczeń i gwarancji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77006" w:rsidRPr="00A77006" w:rsidRDefault="00D41B17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19" w:author="Skarbnik" w:date="2015-07-21T07:32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0</w:t>
              </w:r>
            </w:ins>
          </w:p>
        </w:tc>
      </w:tr>
      <w:tr w:rsidR="00A77006" w:rsidRPr="00A77006" w:rsidTr="00FE1C3F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nominalna niewymagalnych zobowiązań z tyt. poręczeń i gwarancji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77006" w:rsidRPr="00A77006" w:rsidRDefault="00D41B17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20" w:author="Skarbnik" w:date="2015-07-21T07:32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278</w:t>
              </w:r>
            </w:ins>
          </w:p>
        </w:tc>
      </w:tr>
      <w:tr w:rsidR="00A77006" w:rsidRPr="00A77006" w:rsidTr="00FE1C3F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A77006" w:rsidRDefault="00A77006" w:rsidP="00415DC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wartość kredytów i pożyczek związanych z realizacją programów i projektów finansowanych z udziałem środków, o których mowa w art. 5 </w:t>
            </w:r>
            <w:r w:rsidR="00736CC4">
              <w:rPr>
                <w:rFonts w:ascii="Times New Roman" w:eastAsia="Times New Roman" w:hAnsi="Times New Roman" w:cs="Times New Roman"/>
                <w:sz w:val="18"/>
                <w:szCs w:val="18"/>
              </w:rPr>
              <w:t>u</w:t>
            </w: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>st.1 pkt</w:t>
            </w:r>
            <w:r w:rsidR="00CE18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</w:t>
            </w:r>
            <w:r w:rsidR="00415D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ustawy o finansach publicznych </w:t>
            </w: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>z budżetu państwa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77006" w:rsidRPr="00A77006" w:rsidRDefault="00D41B17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21" w:author="Skarbnik" w:date="2015-07-21T07:34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0</w:t>
              </w:r>
            </w:ins>
          </w:p>
        </w:tc>
      </w:tr>
      <w:tr w:rsidR="00A77006" w:rsidRPr="00A77006" w:rsidTr="00FE1C3F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A77006" w:rsidRDefault="00A77006" w:rsidP="00415DC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wartość kredytów i pożyczek związanych z realizacją programów i projektów finansowanych z udziałem środków, o których mowa w art. 5 </w:t>
            </w:r>
            <w:r w:rsidR="00736CC4">
              <w:rPr>
                <w:rFonts w:ascii="Times New Roman" w:eastAsia="Times New Roman" w:hAnsi="Times New Roman" w:cs="Times New Roman"/>
                <w:sz w:val="18"/>
                <w:szCs w:val="18"/>
              </w:rPr>
              <w:t>u</w:t>
            </w: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>st.1 pkt</w:t>
            </w:r>
            <w:r w:rsidR="00CE18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415D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ustawy o finansach publicznych </w:t>
            </w: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>z innych źródeł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77006" w:rsidRPr="00A77006" w:rsidRDefault="00D41B17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22" w:author="Skarbnik" w:date="2015-07-21T07:34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400</w:t>
              </w:r>
            </w:ins>
          </w:p>
        </w:tc>
      </w:tr>
    </w:tbl>
    <w:p w:rsidR="00A77006" w:rsidRPr="00A77006" w:rsidRDefault="00A77006" w:rsidP="005C163D">
      <w:pPr>
        <w:spacing w:after="0" w:line="240" w:lineRule="auto"/>
        <w:rPr>
          <w:sz w:val="18"/>
          <w:szCs w:val="18"/>
        </w:rPr>
      </w:pPr>
    </w:p>
    <w:tbl>
      <w:tblPr>
        <w:tblW w:w="11199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11199"/>
      </w:tblGrid>
      <w:tr w:rsidR="002C593F" w:rsidRPr="00FA08DD" w:rsidTr="00EF641F">
        <w:trPr>
          <w:trHeight w:val="445"/>
        </w:trPr>
        <w:tc>
          <w:tcPr>
            <w:tcW w:w="111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  <w:hideMark/>
          </w:tcPr>
          <w:p w:rsidR="009F2710" w:rsidRDefault="002C593F" w:rsidP="00250196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 xml:space="preserve">Pytania dotyczące dofinansowania z UE oraz przedsięwzięć inwestycyjnych w ramach budżetu roku </w:t>
            </w:r>
            <w:r w:rsidRPr="00D37B95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bieżącego</w:t>
            </w:r>
            <w:r w:rsidR="00A37609" w:rsidRPr="00D37B95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 xml:space="preserve"> oraz lat poprzednich</w:t>
            </w:r>
          </w:p>
          <w:p w:rsidR="002C593F" w:rsidRPr="00FA08DD" w:rsidRDefault="009F2710" w:rsidP="009F271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(prosimy o informacje zgodnie ze stanem na dzień sporządzania odpowiedzi)</w:t>
            </w:r>
          </w:p>
        </w:tc>
      </w:tr>
    </w:tbl>
    <w:p w:rsidR="0055787A" w:rsidRPr="00961BE2" w:rsidRDefault="0055787A" w:rsidP="00250196">
      <w:pPr>
        <w:keepNext/>
        <w:spacing w:after="0"/>
        <w:rPr>
          <w:sz w:val="10"/>
          <w:szCs w:val="10"/>
        </w:rPr>
      </w:pPr>
    </w:p>
    <w:tbl>
      <w:tblPr>
        <w:tblW w:w="11199" w:type="dxa"/>
        <w:tblInd w:w="-214" w:type="dxa"/>
        <w:tblCellMar>
          <w:top w:w="28" w:type="dxa"/>
          <w:left w:w="70" w:type="dxa"/>
          <w:bottom w:w="28" w:type="dxa"/>
          <w:right w:w="70" w:type="dxa"/>
        </w:tblCellMar>
        <w:tblLook w:val="04A0"/>
      </w:tblPr>
      <w:tblGrid>
        <w:gridCol w:w="426"/>
        <w:gridCol w:w="9356"/>
        <w:gridCol w:w="1417"/>
      </w:tblGrid>
      <w:tr w:rsidR="00D02E94" w:rsidRPr="00FA08DD" w:rsidTr="009B4D0E">
        <w:trPr>
          <w:trHeight w:val="49"/>
        </w:trPr>
        <w:tc>
          <w:tcPr>
            <w:tcW w:w="42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4" w:rsidRPr="00FA08DD" w:rsidRDefault="00D02E94" w:rsidP="00CC5F6B">
            <w:pPr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2C1B"/>
            <w:vAlign w:val="center"/>
            <w:hideMark/>
          </w:tcPr>
          <w:p w:rsidR="00D02E94" w:rsidRPr="00FA08DD" w:rsidRDefault="00D02E94" w:rsidP="00CC5F6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Pytanie do Klienta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2C1B"/>
            <w:vAlign w:val="center"/>
            <w:hideMark/>
          </w:tcPr>
          <w:p w:rsidR="00D02E94" w:rsidRPr="00FA08DD" w:rsidRDefault="00D02E94" w:rsidP="00CC5F6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</w:tr>
      <w:tr w:rsidR="00392072" w:rsidRPr="00FA08DD" w:rsidTr="009B4D0E">
        <w:trPr>
          <w:trHeight w:val="3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072" w:rsidRPr="00D37B95" w:rsidRDefault="00392072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072" w:rsidRPr="00D37B95" w:rsidRDefault="00392072" w:rsidP="0039207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Prosimy o przedstawienie informacji o dofinansowaniach ze środków UE zadań realizowanych przez Państwa </w:t>
            </w:r>
            <w:r w:rsidR="00F824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(wydatki majątkowe) 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w ramach budżetu roku bieżącego z podziałem na:</w:t>
            </w:r>
          </w:p>
        </w:tc>
      </w:tr>
      <w:tr w:rsidR="00A93FFF" w:rsidRPr="00D25539" w:rsidTr="009B4D0E">
        <w:trPr>
          <w:trHeight w:val="274"/>
        </w:trPr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FF" w:rsidRPr="00D37B95" w:rsidRDefault="00A93FFF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FF" w:rsidRPr="00D25539" w:rsidRDefault="00A93FFF" w:rsidP="00686C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zawartych umów (w tys. PLN):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3FFF" w:rsidRPr="00D25539" w:rsidRDefault="00D41B17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23" w:author="Skarbnik" w:date="2015-07-21T07:35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0</w:t>
              </w:r>
            </w:ins>
          </w:p>
        </w:tc>
      </w:tr>
      <w:tr w:rsidR="00A93FFF" w:rsidRPr="00D25539" w:rsidTr="009B4D0E">
        <w:trPr>
          <w:trHeight w:val="274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FF" w:rsidRPr="00D25539" w:rsidRDefault="00A93FFF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FF" w:rsidRPr="00D25539" w:rsidRDefault="00A93FFF" w:rsidP="000F30B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 tym, wartość środków przewidzianych zgodnie z tymi umowami do wypłaty w bieżącym roku budżetowym (w tys. PLN):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3FFF" w:rsidRPr="00D25539" w:rsidRDefault="00D41B17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24" w:author="Skarbnik" w:date="2015-07-21T07:35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0</w:t>
              </w:r>
            </w:ins>
          </w:p>
        </w:tc>
      </w:tr>
      <w:tr w:rsidR="00A93FFF" w:rsidRPr="00D25539" w:rsidTr="009B4D0E">
        <w:trPr>
          <w:trHeight w:val="274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FF" w:rsidRPr="00D25539" w:rsidRDefault="00A93FFF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FF" w:rsidRPr="00D25539" w:rsidRDefault="00A93FFF" w:rsidP="00686C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złożonych wniosków, dla których nie uzyskano jeszcze decyzji (w tys. PLN):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3FFF" w:rsidRPr="00D25539" w:rsidRDefault="00D41B17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25" w:author="Skarbnik" w:date="2015-07-21T07:35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0</w:t>
              </w:r>
            </w:ins>
          </w:p>
        </w:tc>
      </w:tr>
      <w:tr w:rsidR="00A93FFF" w:rsidRPr="00D25539" w:rsidTr="009B4D0E">
        <w:trPr>
          <w:trHeight w:val="274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FF" w:rsidRPr="00D25539" w:rsidRDefault="00A93FFF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FF" w:rsidRPr="00D25539" w:rsidRDefault="00A93FFF" w:rsidP="000F30B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 tym, wartość środków przewidzianych zgodnie z tymi wnioskami do wypłaty w bieżącym roku budżetowym (w tys. PLN):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3FFF" w:rsidRPr="00D25539" w:rsidRDefault="00D41B17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26" w:author="Skarbnik" w:date="2015-07-21T07:35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0</w:t>
              </w:r>
            </w:ins>
          </w:p>
        </w:tc>
      </w:tr>
      <w:tr w:rsidR="005C163D" w:rsidRPr="00D25539" w:rsidTr="009B4D0E">
        <w:trPr>
          <w:trHeight w:val="1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3D" w:rsidRPr="00D25539" w:rsidRDefault="00686C89" w:rsidP="00686C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3D" w:rsidRPr="00D25539" w:rsidRDefault="005C163D" w:rsidP="00CE18E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Prosimy o informację, czy w </w:t>
            </w:r>
            <w:r w:rsidR="007B5188"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ciągu ostatnich 2 lat budżetowych</w:t>
            </w: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zdarzyło się, że </w:t>
            </w:r>
            <w:r w:rsidR="0039699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Państwo </w:t>
            </w: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musi</w:t>
            </w:r>
            <w:r w:rsidR="0039699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eli</w:t>
            </w: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zwrócić środki uzyskane z UE z powodu nie wywiązania się z </w:t>
            </w:r>
            <w:r w:rsidR="00CE18E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postanowień</w:t>
            </w:r>
            <w:r w:rsidR="00CE18EB"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umowy dofinansowania.</w:t>
            </w:r>
            <w:r w:rsidR="009B4D0E"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Jeżeli tak</w:t>
            </w:r>
            <w:r w:rsidR="00333DD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9B4D0E"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prosimy o podanie kwoty </w:t>
            </w:r>
            <w:r w:rsidR="008B6803"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środków </w:t>
            </w:r>
            <w:r w:rsidR="009B4D0E"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zwróconych </w:t>
            </w:r>
            <w:r w:rsidR="008B6803"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 ciągu pełnych ostatnich dwóch lat budżetowych </w:t>
            </w:r>
            <w:r w:rsidR="009B4D0E"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(w tys. PLN):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C163D" w:rsidRPr="00D25539" w:rsidRDefault="00D41B17" w:rsidP="005C16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ins w:id="27" w:author="Skarbnik" w:date="2015-07-21T07:35:00Z">
              <w:r>
                <w:rPr>
                  <w:rFonts w:ascii="Times New Roman" w:eastAsia="Times New Roman" w:hAnsi="Times New Roman" w:cs="Times New Roman"/>
                  <w:color w:val="FF0000"/>
                  <w:sz w:val="18"/>
                  <w:szCs w:val="18"/>
                </w:rPr>
                <w:t>nie</w:t>
              </w:r>
            </w:ins>
          </w:p>
        </w:tc>
      </w:tr>
    </w:tbl>
    <w:p w:rsidR="00F40D9E" w:rsidRPr="00D25539" w:rsidRDefault="00F40D9E" w:rsidP="00E94E9E">
      <w:pPr>
        <w:spacing w:after="0" w:line="240" w:lineRule="auto"/>
        <w:rPr>
          <w:sz w:val="18"/>
          <w:szCs w:val="18"/>
        </w:rPr>
      </w:pPr>
    </w:p>
    <w:tbl>
      <w:tblPr>
        <w:tblW w:w="11199" w:type="dxa"/>
        <w:tblInd w:w="-214" w:type="dxa"/>
        <w:tblCellMar>
          <w:top w:w="28" w:type="dxa"/>
          <w:left w:w="70" w:type="dxa"/>
          <w:bottom w:w="28" w:type="dxa"/>
          <w:right w:w="70" w:type="dxa"/>
        </w:tblCellMar>
        <w:tblLook w:val="04A0"/>
      </w:tblPr>
      <w:tblGrid>
        <w:gridCol w:w="400"/>
        <w:gridCol w:w="310"/>
        <w:gridCol w:w="283"/>
        <w:gridCol w:w="727"/>
        <w:gridCol w:w="1016"/>
        <w:gridCol w:w="1966"/>
        <w:gridCol w:w="260"/>
        <w:gridCol w:w="698"/>
        <w:gridCol w:w="720"/>
        <w:gridCol w:w="236"/>
        <w:gridCol w:w="1798"/>
        <w:gridCol w:w="1368"/>
        <w:gridCol w:w="1225"/>
        <w:gridCol w:w="192"/>
      </w:tblGrid>
      <w:tr w:rsidR="00D02E94" w:rsidRPr="00D25539" w:rsidTr="00961BE2">
        <w:trPr>
          <w:trHeight w:val="300"/>
        </w:trPr>
        <w:tc>
          <w:tcPr>
            <w:tcW w:w="11199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  <w:hideMark/>
          </w:tcPr>
          <w:p w:rsidR="00D02E94" w:rsidRPr="00D25539" w:rsidRDefault="00D02E94" w:rsidP="009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Pytania dotyczące podmiotów powiązanych z Klientem</w:t>
            </w:r>
          </w:p>
        </w:tc>
      </w:tr>
      <w:tr w:rsidR="00D02E94" w:rsidRPr="00D25539" w:rsidTr="00961BE2">
        <w:trPr>
          <w:gridAfter w:val="1"/>
          <w:wAfter w:w="192" w:type="dxa"/>
          <w:trHeight w:val="59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D02E94" w:rsidRPr="00D25539" w:rsidTr="00D02E9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Pytanie do Klienta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</w:tr>
      <w:tr w:rsidR="00543D95" w:rsidRPr="00D25539" w:rsidTr="007D11F4">
        <w:trPr>
          <w:trHeight w:val="4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95" w:rsidRPr="00D25539" w:rsidRDefault="00543D95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9DF" w:rsidRPr="00D25539" w:rsidRDefault="00543D95" w:rsidP="0039699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Jeżeli wśród podmiotów powiązanych z</w:t>
            </w:r>
            <w:r w:rsidR="0039699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Państwem</w:t>
            </w: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 znajduje się szpital/-le</w:t>
            </w:r>
            <w:r w:rsidR="00677102"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SPZOZ</w:t>
            </w:r>
            <w:r w:rsidR="00333DD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,</w:t>
            </w:r>
            <w:r w:rsidR="00CC5F6B"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prosimy o podanie</w:t>
            </w:r>
            <w:r w:rsidR="00333DD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,</w:t>
            </w:r>
            <w:r w:rsidR="00CC5F6B"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oddzielnie dla każdego z nich</w:t>
            </w:r>
            <w:r w:rsidR="00333DD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,</w:t>
            </w:r>
            <w:r w:rsidR="00CC5F6B"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następujących informacji:</w:t>
            </w:r>
            <w:ins w:id="28" w:author="Skarbnik" w:date="2015-07-21T10:12:00Z">
              <w:r w:rsidR="00C17E8F">
                <w:rPr>
                  <w:rFonts w:ascii="Times New Roman" w:eastAsia="Times New Roman" w:hAnsi="Times New Roman" w:cs="Times New Roman"/>
                  <w:spacing w:val="-2"/>
                  <w:sz w:val="18"/>
                  <w:szCs w:val="18"/>
                </w:rPr>
                <w:t xml:space="preserve">       NIE DOTYCZY</w:t>
              </w:r>
            </w:ins>
          </w:p>
        </w:tc>
      </w:tr>
      <w:tr w:rsidR="00D02E94" w:rsidRPr="00D25539" w:rsidTr="00D02E94">
        <w:trPr>
          <w:trHeight w:val="4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4" w:rsidRPr="00D25539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4" w:rsidRPr="00D25539" w:rsidRDefault="00D02E94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informację, czy szpital realizuje program naprawczy?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D02E94" w:rsidRPr="00D25539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02E94" w:rsidRPr="00456031" w:rsidTr="00D02E94">
        <w:trPr>
          <w:trHeight w:val="4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4" w:rsidRPr="00D25539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b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4" w:rsidRPr="00456031" w:rsidRDefault="00D02E94" w:rsidP="0039699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informację, czy szpital korzysta z kredytów (w tym poręczonych przez</w:t>
            </w:r>
            <w:r w:rsidR="003969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Państwa</w:t>
            </w: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)?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02E94" w:rsidRPr="00456031" w:rsidTr="00D02E94">
        <w:trPr>
          <w:trHeight w:val="49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6031"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6031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podanie kwoty kredytu (w tys. PLN):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2E94" w:rsidRPr="00456031" w:rsidRDefault="00D02E94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6031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podanie okresu kredytowania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02E94" w:rsidRPr="00456031" w:rsidTr="00D02E94">
        <w:trPr>
          <w:trHeight w:val="49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6031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podanie kwoty poręczenia (w tys. PLN):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2E94" w:rsidRPr="00456031" w:rsidRDefault="00D02E94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6031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podanie okresu poręczenia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61BE2" w:rsidRPr="00456031" w:rsidTr="00961BE2">
        <w:trPr>
          <w:trHeight w:val="4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BE2" w:rsidRPr="00456031" w:rsidRDefault="00961BE2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6031">
              <w:rPr>
                <w:rFonts w:ascii="Times New Roman" w:eastAsia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04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BE2" w:rsidRPr="00D25539" w:rsidRDefault="00961BE2" w:rsidP="0039699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</w:t>
            </w:r>
            <w:r w:rsidR="00333DD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</w:t>
            </w:r>
            <w:r w:rsidR="0039699D">
              <w:rPr>
                <w:rFonts w:ascii="Times New Roman" w:eastAsia="Times New Roman" w:hAnsi="Times New Roman" w:cs="Times New Roman"/>
                <w:sz w:val="18"/>
                <w:szCs w:val="18"/>
              </w:rPr>
              <w:t>Państwo</w:t>
            </w: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jakikolwiek sposób wspiera</w:t>
            </w:r>
            <w:r w:rsidR="00333DD0">
              <w:rPr>
                <w:rFonts w:ascii="Times New Roman" w:eastAsia="Times New Roman" w:hAnsi="Times New Roman" w:cs="Times New Roman"/>
                <w:sz w:val="18"/>
                <w:szCs w:val="18"/>
              </w:rPr>
              <w:t>cie</w:t>
            </w: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szpital finansowo (dopłaty na kapitał lub dopłaty do działalności bieżącej/inwestycyjnej).</w:t>
            </w:r>
          </w:p>
        </w:tc>
      </w:tr>
      <w:tr w:rsidR="00961BE2" w:rsidRPr="00456031" w:rsidTr="009A7F78">
        <w:trPr>
          <w:trHeight w:val="807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BE2" w:rsidRPr="00456031" w:rsidRDefault="00961BE2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61BE2" w:rsidRPr="00D25539" w:rsidRDefault="00961BE2" w:rsidP="005C16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61BE2" w:rsidRPr="00D25539" w:rsidRDefault="00961BE2" w:rsidP="005C16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02E94" w:rsidRPr="00456031" w:rsidTr="00D02E94">
        <w:trPr>
          <w:trHeight w:val="49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4" w:rsidRPr="00D25539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E94" w:rsidRPr="00D25539" w:rsidRDefault="00D02E94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podanie kwoty wsparcia finansowego szpitala (w tys. PLN):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2E94" w:rsidRPr="00456031" w:rsidRDefault="00D02E94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6031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podanie okresu wsparcia finansowego szpitala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143C6" w:rsidRPr="00456031" w:rsidTr="00A143C6">
        <w:trPr>
          <w:trHeight w:val="4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3C6" w:rsidRPr="00456031" w:rsidRDefault="00A143C6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34" w:rsidRPr="00D25539" w:rsidRDefault="00970634" w:rsidP="00B736E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Prosimy o informację, czy w okresie obowiązywania ekspozycji kredytowej w </w:t>
            </w:r>
            <w:r w:rsidR="00CC1E7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Banku</w:t>
            </w:r>
            <w:r w:rsidR="00CC1E71"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przewidywane jest przejęcie zobowiązań powstałych w wyniku likwidacji zakładu opieki zdrowotnej przez </w:t>
            </w:r>
            <w:r w:rsidR="00B736E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Państwo</w:t>
            </w: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po przeniesieniu działalności medycznej ZOZ do innego pomiotu (komercjalizacj</w:t>
            </w:r>
            <w:r w:rsidR="009A7F78"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a, prywatyzacja, dzierżawa itp.)</w:t>
            </w: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. Jeżeli tak, prosimy o podanie poniesionych lub ewentualnych szacowanych skutków ww. </w:t>
            </w:r>
            <w:r w:rsidR="00E921BE"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zmian </w:t>
            </w: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dla Państwa budżetu</w:t>
            </w:r>
            <w:r w:rsidR="00E921BE"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.</w:t>
            </w:r>
          </w:p>
        </w:tc>
      </w:tr>
      <w:tr w:rsidR="00F36688" w:rsidRPr="00456031" w:rsidTr="009A7F78">
        <w:trPr>
          <w:trHeight w:val="1095"/>
        </w:trPr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688" w:rsidRPr="00456031" w:rsidRDefault="00F36688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36688" w:rsidRPr="00456031" w:rsidRDefault="00F36688" w:rsidP="00F265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351BE" w:rsidRPr="008351BE" w:rsidTr="00A93FFF">
        <w:trPr>
          <w:trHeight w:val="4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BE" w:rsidRPr="00D37B95" w:rsidRDefault="00A93FFF" w:rsidP="00AF6D7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BE" w:rsidRPr="00D37B95" w:rsidRDefault="008351BE" w:rsidP="00E94E9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</w:t>
            </w:r>
            <w:r w:rsidR="00333DD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</w:t>
            </w:r>
            <w:r w:rsidR="00E94E9E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przeprowadzili lub 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przewidują Państwo likwidację</w:t>
            </w:r>
            <w:r w:rsidR="00A93F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jakiegokolwiek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szpitala wraz z przejęciem jego długu.</w:t>
            </w:r>
            <w:r w:rsidR="00A93F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Jeżeli tak</w:t>
            </w:r>
            <w:r w:rsidR="00333DD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A93F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prosimy o podanie łącznej kwoty przejętego długu.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351BE" w:rsidRPr="008351BE" w:rsidRDefault="008351BE" w:rsidP="008351B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3B2795" w:rsidRPr="005C163D" w:rsidTr="005C163D">
        <w:trPr>
          <w:trHeight w:val="4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795" w:rsidRPr="00D37B95" w:rsidRDefault="00A93FFF" w:rsidP="005C16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E9E" w:rsidRPr="00D37B95" w:rsidRDefault="003B2795" w:rsidP="00E94E9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Prosimy o informację, czy </w:t>
            </w:r>
            <w:r w:rsidR="008351BE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 przeszłości 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wystąpiły </w:t>
            </w:r>
            <w:r w:rsidR="00E94E9E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lub planowane są 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przejęcia z mocy prawa przez </w:t>
            </w:r>
            <w:r w:rsidR="0039699D">
              <w:rPr>
                <w:rFonts w:ascii="Times New Roman" w:eastAsia="Times New Roman" w:hAnsi="Times New Roman" w:cs="Times New Roman"/>
                <w:sz w:val="18"/>
                <w:szCs w:val="18"/>
              </w:rPr>
              <w:t>Państwo</w:t>
            </w:r>
            <w:r w:rsidR="0039699D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zadłużenia</w:t>
            </w:r>
            <w:r w:rsidR="00E94E9E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:rsidR="00E94E9E" w:rsidRPr="00D37B95" w:rsidRDefault="00E94E9E" w:rsidP="00E94E9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3B2795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po podmiocie, dla którego </w:t>
            </w:r>
            <w:r w:rsidR="003969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Państwo </w:t>
            </w:r>
            <w:r w:rsidR="00333DD0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byl</w:t>
            </w:r>
            <w:r w:rsidR="00333DD0"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r w:rsidR="003B2795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podmiotem założycielskim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E94E9E" w:rsidRPr="00D37B95" w:rsidRDefault="00E94E9E" w:rsidP="00E94E9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3B2795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 podstawie umowy z wierzycielem spółki prawa handlowego, </w:t>
            </w:r>
          </w:p>
          <w:p w:rsidR="00E94E9E" w:rsidRPr="00D37B95" w:rsidRDefault="00E94E9E" w:rsidP="00E94E9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3B2795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stowarzyszenia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3B2795" w:rsidRPr="00D37B95" w:rsidRDefault="00E94E9E" w:rsidP="0039699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tj. </w:t>
            </w:r>
            <w:r w:rsidR="003969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Państwo </w:t>
            </w:r>
            <w:r w:rsidR="003B2795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wstąpi</w:t>
            </w:r>
            <w:r w:rsidR="0039699D">
              <w:rPr>
                <w:rFonts w:ascii="Times New Roman" w:eastAsia="Times New Roman" w:hAnsi="Times New Roman" w:cs="Times New Roman"/>
                <w:sz w:val="18"/>
                <w:szCs w:val="18"/>
              </w:rPr>
              <w:t>li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/wstąpi</w:t>
            </w:r>
            <w:r w:rsidR="0039699D">
              <w:rPr>
                <w:rFonts w:ascii="Times New Roman" w:eastAsia="Times New Roman" w:hAnsi="Times New Roman" w:cs="Times New Roman"/>
                <w:sz w:val="18"/>
                <w:szCs w:val="18"/>
              </w:rPr>
              <w:t>ą</w:t>
            </w:r>
            <w:r w:rsidR="003B2795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na miejsce dłużnika, który zosta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ł/zostanie </w:t>
            </w:r>
            <w:r w:rsidR="003B2795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z długu zwolniony.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3B2795" w:rsidRPr="005C163D" w:rsidRDefault="003B2795" w:rsidP="005C16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D02E94" w:rsidRDefault="00D02E94" w:rsidP="005C163D">
      <w:pPr>
        <w:spacing w:after="0" w:line="240" w:lineRule="auto"/>
        <w:rPr>
          <w:sz w:val="18"/>
          <w:szCs w:val="18"/>
        </w:rPr>
      </w:pPr>
    </w:p>
    <w:p w:rsidR="00AF6D72" w:rsidRPr="00FA08DD" w:rsidRDefault="00AF6D72" w:rsidP="005C163D">
      <w:pPr>
        <w:spacing w:after="0" w:line="240" w:lineRule="auto"/>
        <w:rPr>
          <w:sz w:val="18"/>
          <w:szCs w:val="18"/>
        </w:rPr>
      </w:pPr>
    </w:p>
    <w:tbl>
      <w:tblPr>
        <w:tblW w:w="1131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1317"/>
      </w:tblGrid>
      <w:tr w:rsidR="00F265C6" w:rsidRPr="00FA08DD" w:rsidTr="00290873">
        <w:trPr>
          <w:trHeight w:val="300"/>
          <w:jc w:val="center"/>
        </w:trPr>
        <w:tc>
          <w:tcPr>
            <w:tcW w:w="11317" w:type="dxa"/>
            <w:shd w:val="clear" w:color="auto" w:fill="542C1B"/>
            <w:vAlign w:val="center"/>
            <w:hideMark/>
          </w:tcPr>
          <w:p w:rsidR="00F265C6" w:rsidRPr="00FA08DD" w:rsidRDefault="00F265C6" w:rsidP="00F265C6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Pozostałe pytania</w:t>
            </w:r>
          </w:p>
        </w:tc>
      </w:tr>
    </w:tbl>
    <w:p w:rsidR="00F265C6" w:rsidRPr="00961BE2" w:rsidRDefault="00F265C6" w:rsidP="00F265C6">
      <w:pPr>
        <w:keepNext/>
        <w:spacing w:after="0"/>
        <w:rPr>
          <w:sz w:val="10"/>
          <w:szCs w:val="10"/>
        </w:rPr>
      </w:pPr>
    </w:p>
    <w:tbl>
      <w:tblPr>
        <w:tblW w:w="11281" w:type="dxa"/>
        <w:jc w:val="center"/>
        <w:tblInd w:w="53" w:type="dxa"/>
        <w:tblCellMar>
          <w:left w:w="70" w:type="dxa"/>
          <w:right w:w="70" w:type="dxa"/>
        </w:tblCellMar>
        <w:tblLook w:val="04A0"/>
      </w:tblPr>
      <w:tblGrid>
        <w:gridCol w:w="427"/>
        <w:gridCol w:w="11"/>
        <w:gridCol w:w="7264"/>
        <w:gridCol w:w="3579"/>
      </w:tblGrid>
      <w:tr w:rsidR="00F265C6" w:rsidRPr="00FA08DD" w:rsidTr="00F265C6">
        <w:trPr>
          <w:trHeight w:val="300"/>
          <w:jc w:val="center"/>
        </w:trPr>
        <w:tc>
          <w:tcPr>
            <w:tcW w:w="427" w:type="dxa"/>
            <w:shd w:val="clear" w:color="auto" w:fill="auto"/>
            <w:vAlign w:val="bottom"/>
            <w:hideMark/>
          </w:tcPr>
          <w:p w:rsidR="00F265C6" w:rsidRPr="00FA08DD" w:rsidRDefault="00F265C6" w:rsidP="0029087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75" w:type="dxa"/>
            <w:gridSpan w:val="2"/>
            <w:shd w:val="clear" w:color="000000" w:fill="542C1B"/>
            <w:vAlign w:val="center"/>
            <w:hideMark/>
          </w:tcPr>
          <w:p w:rsidR="00F265C6" w:rsidRPr="00FA08DD" w:rsidRDefault="00F265C6" w:rsidP="0029087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Pytanie do Klienta</w:t>
            </w:r>
          </w:p>
        </w:tc>
        <w:tc>
          <w:tcPr>
            <w:tcW w:w="3579" w:type="dxa"/>
            <w:shd w:val="clear" w:color="000000" w:fill="542C1B"/>
            <w:vAlign w:val="center"/>
            <w:hideMark/>
          </w:tcPr>
          <w:p w:rsidR="00F265C6" w:rsidRPr="00FA08DD" w:rsidRDefault="00F265C6" w:rsidP="0029087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</w:tr>
      <w:tr w:rsidR="00F265C6" w:rsidRPr="00FA08DD" w:rsidTr="00F265C6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C6" w:rsidRPr="00755BE0" w:rsidRDefault="00755BE0" w:rsidP="00290873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</w:t>
            </w: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C6" w:rsidRPr="00755BE0" w:rsidRDefault="00B54DCD" w:rsidP="00B54DCD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55BE0">
              <w:rPr>
                <w:rFonts w:ascii="Calibri" w:hAnsi="Calibri"/>
                <w:color w:val="000000" w:themeColor="text1"/>
                <w:sz w:val="20"/>
                <w:szCs w:val="20"/>
              </w:rPr>
              <w:t>prosimy o udzielenie informacji czy zostanie złożona kontrasygnata Skarbnika  pod umową, wekslem z deklaracją wekslową i oświadczeniem o poddaniu się egzekucji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265C6" w:rsidRPr="00FA08DD" w:rsidRDefault="00D41B17" w:rsidP="002908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29" w:author="Skarbnik" w:date="2015-07-21T07:36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tak</w:t>
              </w:r>
            </w:ins>
          </w:p>
        </w:tc>
      </w:tr>
      <w:tr w:rsidR="00E510FF" w:rsidRPr="00FA08DD" w:rsidTr="00F265C6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0FF" w:rsidRPr="00755BE0" w:rsidRDefault="00755BE0" w:rsidP="00290873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2</w:t>
            </w: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0FF" w:rsidRPr="00755BE0" w:rsidRDefault="007D29CD" w:rsidP="007D29CD">
            <w:pPr>
              <w:spacing w:before="40" w:after="40" w:line="240" w:lineRule="auto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755BE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prosimy o potwierdzenie informacji w zakresie braku okresu karencji spłaty odsetek kredytowych /z uwagi na odmienną treść zawartą w pkt. 3 - pod zestawieniem tabelarycznym w odniesieniu do wcześniejszej informacji/  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E510FF" w:rsidRPr="00FA08DD" w:rsidRDefault="00020806" w:rsidP="002908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30" w:author="Skarbnik" w:date="2015-07-21T08:08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s</w:t>
              </w:r>
            </w:ins>
            <w:ins w:id="31" w:author="Skarbnik" w:date="2015-07-21T08:0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płata odsetek bez karencji</w:t>
              </w:r>
            </w:ins>
          </w:p>
        </w:tc>
      </w:tr>
      <w:tr w:rsidR="00E510FF" w:rsidRPr="00FA08DD" w:rsidTr="00F265C6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0FF" w:rsidRPr="00755BE0" w:rsidRDefault="00755BE0" w:rsidP="00290873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3</w:t>
            </w: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0FF" w:rsidRPr="00755BE0" w:rsidRDefault="00520C45" w:rsidP="00B54DCD">
            <w:pPr>
              <w:spacing w:before="40" w:after="40" w:line="240" w:lineRule="auto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755BE0">
              <w:rPr>
                <w:rFonts w:ascii="Calibri" w:hAnsi="Calibri"/>
                <w:color w:val="000000" w:themeColor="text1"/>
                <w:sz w:val="20"/>
                <w:szCs w:val="20"/>
              </w:rPr>
              <w:t>prosimy o podanie znaku sprawy związanego z ogłoszeniem przedmiotowego postepowania przetargowego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E510FF" w:rsidRPr="00FA08DD" w:rsidRDefault="00020806" w:rsidP="002908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32" w:author="Skarbnik" w:date="2015-07-21T08:05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ZPI 271.11.2015</w:t>
              </w:r>
            </w:ins>
          </w:p>
        </w:tc>
      </w:tr>
      <w:tr w:rsidR="00520C45" w:rsidRPr="00FA08DD" w:rsidTr="00F265C6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C45" w:rsidRPr="00755BE0" w:rsidRDefault="00755BE0" w:rsidP="00290873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</w:t>
            </w: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C45" w:rsidRPr="00755BE0" w:rsidRDefault="00520C45" w:rsidP="00B54DCD">
            <w:pPr>
              <w:spacing w:before="40" w:after="40" w:line="240" w:lineRule="auto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755BE0">
              <w:rPr>
                <w:rFonts w:ascii="Calibri" w:hAnsi="Calibri"/>
                <w:color w:val="000000" w:themeColor="text1"/>
                <w:sz w:val="20"/>
                <w:szCs w:val="20"/>
              </w:rPr>
              <w:t>prosimy o potwierdzenie informacji, że na etapie składania oferty przetargowej nie jest wymagane złożenie wzoru umowy kredytowej /przedmiotowa umowa zostanie zawarta z wybranym oferentem z uwzględnieniem zapisów pkt. 3 i pkt 17 SIWZ /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20C45" w:rsidRPr="00FA08DD" w:rsidRDefault="00020806" w:rsidP="002908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33" w:author="Skarbnik" w:date="2015-07-21T08:06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potwierdzam</w:t>
              </w:r>
            </w:ins>
          </w:p>
        </w:tc>
      </w:tr>
    </w:tbl>
    <w:p w:rsidR="00F265C6" w:rsidRPr="00FA08DD" w:rsidRDefault="00F265C6">
      <w:pPr>
        <w:rPr>
          <w:sz w:val="18"/>
          <w:szCs w:val="18"/>
        </w:rPr>
        <w:sectPr w:rsidR="00F265C6" w:rsidRPr="00FA08DD" w:rsidSect="00780614">
          <w:footerReference w:type="default" r:id="rId12"/>
          <w:pgSz w:w="11907" w:h="16839" w:code="9"/>
          <w:pgMar w:top="720" w:right="720" w:bottom="720" w:left="567" w:header="708" w:footer="708" w:gutter="0"/>
          <w:cols w:space="708"/>
          <w:titlePg/>
          <w:docGrid w:linePitch="360"/>
        </w:sectPr>
      </w:pPr>
    </w:p>
    <w:tbl>
      <w:tblPr>
        <w:tblW w:w="17520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436"/>
        <w:gridCol w:w="1011"/>
        <w:gridCol w:w="994"/>
        <w:gridCol w:w="2254"/>
        <w:gridCol w:w="727"/>
        <w:gridCol w:w="160"/>
        <w:gridCol w:w="247"/>
        <w:gridCol w:w="710"/>
        <w:gridCol w:w="2409"/>
        <w:gridCol w:w="282"/>
        <w:gridCol w:w="710"/>
        <w:gridCol w:w="1567"/>
        <w:gridCol w:w="190"/>
        <w:gridCol w:w="160"/>
        <w:gridCol w:w="1343"/>
        <w:gridCol w:w="1435"/>
        <w:gridCol w:w="497"/>
        <w:gridCol w:w="160"/>
        <w:gridCol w:w="34"/>
        <w:gridCol w:w="125"/>
        <w:gridCol w:w="735"/>
        <w:gridCol w:w="209"/>
        <w:gridCol w:w="280"/>
        <w:gridCol w:w="845"/>
      </w:tblGrid>
      <w:tr w:rsidR="004B3929" w:rsidRPr="00FA08DD" w:rsidTr="001D6C15">
        <w:trPr>
          <w:gridAfter w:val="8"/>
          <w:wAfter w:w="2885" w:type="dxa"/>
          <w:trHeight w:val="419"/>
        </w:trPr>
        <w:tc>
          <w:tcPr>
            <w:tcW w:w="14635" w:type="dxa"/>
            <w:gridSpan w:val="16"/>
            <w:tcBorders>
              <w:top w:val="nil"/>
              <w:left w:val="single" w:sz="4" w:space="0" w:color="auto"/>
              <w:bottom w:val="nil"/>
            </w:tcBorders>
            <w:shd w:val="clear" w:color="000000" w:fill="542C1B"/>
            <w:vAlign w:val="center"/>
            <w:hideMark/>
          </w:tcPr>
          <w:p w:rsidR="004B3929" w:rsidRPr="00FA08DD" w:rsidRDefault="004B3929" w:rsidP="00AC1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lastRenderedPageBreak/>
              <w:t>Wykaz zaangażowań Klienta</w:t>
            </w:r>
          </w:p>
        </w:tc>
      </w:tr>
      <w:tr w:rsidR="00C8001D" w:rsidRPr="00EA0173" w:rsidTr="001D6C15">
        <w:trPr>
          <w:trHeight w:val="14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C15" w:rsidRPr="00FA08DD" w:rsidRDefault="001D6C15" w:rsidP="0082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759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C15" w:rsidRPr="00FA08DD" w:rsidRDefault="001D6C15" w:rsidP="00174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Kwoty zaangażowań prezentowane są w PLN wg stanu na dzień </w:t>
            </w:r>
            <w:ins w:id="34" w:author="Skarbnik" w:date="2015-07-21T08:38:00Z">
              <w:r w:rsidR="001743A3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</w:rPr>
                <w:t>2015-0</w:t>
              </w:r>
            </w:ins>
            <w:ins w:id="35" w:author="Skarbnik" w:date="2015-07-21T08:40:00Z">
              <w:r w:rsidR="001743A3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</w:rPr>
                <w:t>7</w:t>
              </w:r>
            </w:ins>
            <w:ins w:id="36" w:author="Skarbnik" w:date="2015-07-21T08:39:00Z">
              <w:r w:rsidR="001743A3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</w:rPr>
                <w:t xml:space="preserve">- </w:t>
              </w:r>
            </w:ins>
            <w:ins w:id="37" w:author="Skarbnik" w:date="2015-07-21T08:40:00Z">
              <w:r w:rsidR="001743A3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</w:rPr>
                <w:t>21</w:t>
              </w:r>
            </w:ins>
            <w:ins w:id="38" w:author="Skarbnik" w:date="2015-07-21T08:41:00Z">
              <w:r w:rsidR="001743A3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</w:rPr>
                <w:t xml:space="preserve"> </w:t>
              </w:r>
            </w:ins>
            <w:del w:id="39" w:author="Skarbnik" w:date="2015-07-21T08:38:00Z">
              <w:r w:rsidRPr="00FA08DD" w:rsidDel="001743A3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</w:rPr>
                <w:delText>(rrr</w:delText>
              </w:r>
            </w:del>
            <w:del w:id="40" w:author="Skarbnik" w:date="2015-07-21T08:42:00Z">
              <w:r w:rsidRPr="00FA08DD" w:rsidDel="001743A3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</w:rPr>
                <w:delText>r-mm-dd)</w:delText>
              </w:r>
            </w:del>
            <w:r w:rsidR="0002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prosimy o dane za ostatni zakończony i rozliczony miesiąc</w:t>
            </w:r>
            <w:r w:rsidRPr="00FA08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2C1B"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9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Lp.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542C1B"/>
            <w:vAlign w:val="center"/>
            <w:hideMark/>
          </w:tcPr>
          <w:p w:rsidR="001D6C15" w:rsidRPr="00D5799C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Nazwa podmiotu</w:t>
            </w:r>
          </w:p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(np. bank, NFOŚ, WFOŚ, firma leasingowa, firma factoringowa)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Waluta zadłużenia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Typ długu  (kredyt, wykup wierzytelności, obligacje, leasing, factoring, pożyczka, udzielone poręczenie, udzielona gwarancja, list patronacki)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Data zawarcia umowy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Kwota bieżącego zadłużenia (bilans)</w:t>
            </w:r>
            <w:r w:rsidR="00026BC7">
              <w:rPr>
                <w:rStyle w:val="Odwoanieprzypisudolnego"/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footnoteReference w:id="1"/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Kwota pozostałego zadłużenia (pozabilans)</w:t>
            </w:r>
            <w:r w:rsidR="00026BC7">
              <w:rPr>
                <w:rStyle w:val="Odwoanieprzypisudolnego"/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footnoteReference w:id="2"/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Data całkowitej spłaty</w:t>
            </w: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020806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41" w:author="Skarbnik" w:date="2015-07-21T08:10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BGK</w:t>
              </w:r>
            </w:ins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020806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42" w:author="Skarbnik" w:date="2015-07-21T08:10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PLN.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020806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43" w:author="Skarbnik" w:date="2015-07-21T08:10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Pożyczka długoterminowa "JESSICA</w:t>
              </w:r>
            </w:ins>
            <w:ins w:id="44" w:author="Skarbnik" w:date="2015-07-21T08:11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"</w:t>
              </w:r>
            </w:ins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743A3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45" w:author="Skarbnik" w:date="2015-07-21T08:43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20</w:t>
              </w:r>
            </w:ins>
            <w:ins w:id="46" w:author="Skarbnik" w:date="2015-07-21T08:44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13-06-30</w:t>
              </w:r>
            </w:ins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743A3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47" w:author="Skarbnik" w:date="2015-07-21T08:42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6</w:t>
              </w:r>
            </w:ins>
            <w:ins w:id="48" w:author="Skarbnik" w:date="2015-07-21T08:52:00Z">
              <w:r w:rsidR="00916B78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.</w:t>
              </w:r>
            </w:ins>
            <w:ins w:id="49" w:author="Skarbnik" w:date="2015-07-21T08:42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56</w:t>
              </w:r>
            </w:ins>
            <w:ins w:id="50" w:author="Skarbnik" w:date="2015-07-21T08:43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2</w:t>
              </w:r>
            </w:ins>
            <w:ins w:id="51" w:author="Skarbnik" w:date="2015-07-21T08:52:00Z">
              <w:r w:rsidR="00916B78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.</w:t>
              </w:r>
            </w:ins>
            <w:ins w:id="52" w:author="Skarbnik" w:date="2015-07-21T08:43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956,26</w:t>
              </w:r>
            </w:ins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743A3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53" w:author="Skarbnik" w:date="2015-07-21T08:44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0</w:t>
              </w:r>
            </w:ins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743A3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54" w:author="Skarbnik" w:date="2015-07-21T08:44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2032-06-30</w:t>
              </w:r>
            </w:ins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2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ins w:id="55" w:author="Skarbnik" w:date="2015-07-21T08:44:00Z">
              <w:r w:rsidR="001743A3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BGK</w:t>
              </w:r>
            </w:ins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ins w:id="56" w:author="Skarbnik" w:date="2015-07-21T08:45:00Z">
              <w:r w:rsidR="001743A3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PLN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743A3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57" w:author="Skarbnik" w:date="2015-07-21T08:45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Kredyt długoterminowy</w:t>
              </w:r>
            </w:ins>
            <w:r w:rsidR="001D6C15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743A3" w:rsidP="0017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58" w:author="Skarbnik" w:date="2015-07-21T08:46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201</w:t>
              </w:r>
            </w:ins>
            <w:ins w:id="59" w:author="Skarbnik" w:date="2015-07-21T08:4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4</w:t>
              </w:r>
            </w:ins>
            <w:ins w:id="60" w:author="Skarbnik" w:date="2015-07-21T08:46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-0</w:t>
              </w:r>
            </w:ins>
            <w:ins w:id="61" w:author="Skarbnik" w:date="2015-07-21T08:4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7</w:t>
              </w:r>
            </w:ins>
            <w:ins w:id="62" w:author="Skarbnik" w:date="2015-07-21T08:46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-</w:t>
              </w:r>
            </w:ins>
            <w:ins w:id="63" w:author="Skarbnik" w:date="2015-07-21T08:4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31</w:t>
              </w:r>
            </w:ins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743A3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64" w:author="Skarbnik" w:date="2015-07-21T08:4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2.000.000</w:t>
              </w:r>
            </w:ins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743A3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65" w:author="Skarbnik" w:date="2015-07-21T08:4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0</w:t>
              </w:r>
            </w:ins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ins w:id="66" w:author="Skarbnik" w:date="2015-07-21T08:47:00Z">
              <w:r>
                <w:rPr>
                  <w:rFonts w:ascii="Times New Roman" w:eastAsia="Times New Roman" w:hAnsi="Times New Roman" w:cs="Times New Roman"/>
                  <w:b/>
                  <w:sz w:val="18"/>
                  <w:szCs w:val="18"/>
                </w:rPr>
                <w:t>20</w:t>
              </w:r>
            </w:ins>
            <w:ins w:id="67" w:author="Skarbnik" w:date="2015-07-21T08:48:00Z">
              <w:r>
                <w:rPr>
                  <w:rFonts w:ascii="Times New Roman" w:eastAsia="Times New Roman" w:hAnsi="Times New Roman" w:cs="Times New Roman"/>
                  <w:b/>
                  <w:sz w:val="18"/>
                  <w:szCs w:val="18"/>
                </w:rPr>
                <w:t>20-12-31</w:t>
              </w:r>
            </w:ins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3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68" w:author="Skarbnik" w:date="2015-07-21T08:48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BGK</w:t>
              </w:r>
            </w:ins>
            <w:r w:rsidR="001D6C15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69" w:author="Skarbnik" w:date="2015-07-21T08:49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PLN</w:t>
              </w:r>
            </w:ins>
            <w:r w:rsidR="001D6C15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70" w:author="Skarbnik" w:date="2015-07-21T08:49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Kredyt długoterminowy</w:t>
              </w:r>
            </w:ins>
            <w:r w:rsidR="001D6C15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71" w:author="Skarbnik" w:date="2015-07-21T08:48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2015-02-25</w:t>
              </w:r>
            </w:ins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72" w:author="Skarbnik" w:date="2015-07-21T08:48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500.000</w:t>
              </w:r>
            </w:ins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73" w:author="Skarbnik" w:date="2015-07-21T08:49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1.500.000</w:t>
              </w:r>
            </w:ins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ins w:id="74" w:author="Skarbnik" w:date="2015-07-21T08:48:00Z">
              <w:r>
                <w:rPr>
                  <w:rFonts w:ascii="Times New Roman" w:eastAsia="Times New Roman" w:hAnsi="Times New Roman" w:cs="Times New Roman"/>
                  <w:b/>
                  <w:sz w:val="18"/>
                  <w:szCs w:val="18"/>
                </w:rPr>
                <w:t>2023-12-31</w:t>
              </w:r>
            </w:ins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4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ins w:id="75" w:author="Skarbnik" w:date="2015-07-21T08:49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WFOŚi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GW w </w:t>
              </w:r>
            </w:ins>
            <w:ins w:id="76" w:author="Skarbnik" w:date="2015-07-21T08:50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Poznaniu</w:t>
              </w:r>
            </w:ins>
            <w:r w:rsidR="001D6C15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77" w:author="Skarbnik" w:date="2015-07-21T08:50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PLN</w:t>
              </w:r>
            </w:ins>
            <w:r w:rsidR="001D6C15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78" w:author="Skarbnik" w:date="2015-07-21T08:50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Pożyczka</w:t>
              </w:r>
            </w:ins>
            <w:r w:rsidR="001D6C15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79" w:author="Skarbnik" w:date="2015-07-21T08:50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2014-08-20</w:t>
              </w:r>
            </w:ins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91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80" w:author="Skarbnik" w:date="2015-07-21T08:50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4</w:t>
              </w:r>
            </w:ins>
            <w:ins w:id="81" w:author="Skarbnik" w:date="2015-07-21T08:53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0</w:t>
              </w:r>
            </w:ins>
            <w:ins w:id="82" w:author="Skarbnik" w:date="2015-07-21T08:50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0</w:t>
              </w:r>
            </w:ins>
            <w:ins w:id="83" w:author="Skarbnik" w:date="2015-07-21T08:51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.000</w:t>
              </w:r>
            </w:ins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84" w:author="Skarbnik" w:date="2015-07-21T08:51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0</w:t>
              </w:r>
            </w:ins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ins w:id="85" w:author="Skarbnik" w:date="2015-07-21T08:52:00Z">
              <w:r>
                <w:rPr>
                  <w:rFonts w:ascii="Times New Roman" w:eastAsia="Times New Roman" w:hAnsi="Times New Roman" w:cs="Times New Roman"/>
                  <w:b/>
                  <w:sz w:val="18"/>
                  <w:szCs w:val="18"/>
                </w:rPr>
                <w:t>2019-06-20</w:t>
              </w:r>
            </w:ins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5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ins w:id="86" w:author="Skarbnik" w:date="2015-07-21T08:54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NF</w:t>
              </w:r>
            </w:ins>
            <w:ins w:id="87" w:author="Skarbnik" w:date="2015-07-21T08:55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OŚi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GW</w:t>
              </w:r>
            </w:ins>
            <w:r w:rsidR="001D6C15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88" w:author="Skarbnik" w:date="2015-07-21T08:55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Poręczenie za MZO sp.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zo.o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. Les</w:t>
              </w:r>
            </w:ins>
            <w:ins w:id="89" w:author="Skarbnik" w:date="2015-07-21T08:56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zno</w:t>
              </w:r>
            </w:ins>
            <w:r w:rsidR="001D6C15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D519E3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90" w:author="Skarbnik" w:date="2015-07-21T09:0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2008</w:t>
              </w:r>
            </w:ins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91" w:author="Skarbnik" w:date="2015-07-21T08:5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278.489</w:t>
              </w:r>
            </w:ins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92" w:author="Skarbnik" w:date="2015-07-21T08:5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0</w:t>
              </w:r>
            </w:ins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916B78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ins w:id="93" w:author="Skarbnik" w:date="2015-07-21T08:57:00Z">
              <w:r>
                <w:rPr>
                  <w:rFonts w:ascii="Times New Roman" w:eastAsia="Times New Roman" w:hAnsi="Times New Roman" w:cs="Times New Roman"/>
                  <w:b/>
                  <w:sz w:val="18"/>
                  <w:szCs w:val="18"/>
                </w:rPr>
                <w:t>Do roku 2023</w:t>
              </w:r>
            </w:ins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6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7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8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9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10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11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12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13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14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15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16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17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18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19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20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285"/>
        </w:trPr>
        <w:tc>
          <w:tcPr>
            <w:tcW w:w="99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42C1B"/>
            <w:hideMark/>
          </w:tcPr>
          <w:p w:rsidR="001D6C15" w:rsidRPr="00FA08DD" w:rsidRDefault="001D6C15" w:rsidP="0082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Razem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D6C15" w:rsidRPr="00FA08DD" w:rsidRDefault="00163388" w:rsidP="0016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542C1B"/>
                <w:sz w:val="18"/>
                <w:szCs w:val="18"/>
              </w:rPr>
            </w:pPr>
            <w:ins w:id="94" w:author="Skarbnik" w:date="2015-07-21T08:59:00Z">
              <w:r>
                <w:rPr>
                  <w:rFonts w:ascii="Times New Roman" w:eastAsia="Times New Roman" w:hAnsi="Times New Roman" w:cs="Times New Roman"/>
                  <w:color w:val="542C1B"/>
                  <w:sz w:val="18"/>
                  <w:szCs w:val="18"/>
                </w:rPr>
                <w:t>9.241.445,26</w:t>
              </w:r>
            </w:ins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542C1B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2C1B"/>
                <w:sz w:val="18"/>
                <w:szCs w:val="18"/>
              </w:rPr>
            </w:pPr>
          </w:p>
        </w:tc>
      </w:tr>
    </w:tbl>
    <w:p w:rsidR="00EB047C" w:rsidRPr="00FA08DD" w:rsidRDefault="00EB047C">
      <w:pPr>
        <w:rPr>
          <w:sz w:val="18"/>
          <w:szCs w:val="18"/>
        </w:rPr>
        <w:sectPr w:rsidR="00EB047C" w:rsidRPr="00FA08DD" w:rsidSect="00E04FDA">
          <w:pgSz w:w="16839" w:h="11907" w:orient="landscape" w:code="9"/>
          <w:pgMar w:top="567" w:right="720" w:bottom="720" w:left="720" w:header="708" w:footer="708" w:gutter="0"/>
          <w:cols w:space="708"/>
          <w:docGrid w:linePitch="360"/>
        </w:sectPr>
      </w:pPr>
    </w:p>
    <w:tbl>
      <w:tblPr>
        <w:tblW w:w="10932" w:type="dxa"/>
        <w:jc w:val="center"/>
        <w:tblInd w:w="53" w:type="dxa"/>
        <w:tblCellMar>
          <w:left w:w="70" w:type="dxa"/>
          <w:right w:w="70" w:type="dxa"/>
        </w:tblCellMar>
        <w:tblLook w:val="04A0"/>
      </w:tblPr>
      <w:tblGrid>
        <w:gridCol w:w="1955"/>
        <w:gridCol w:w="280"/>
        <w:gridCol w:w="845"/>
        <w:gridCol w:w="7852"/>
      </w:tblGrid>
      <w:tr w:rsidR="00C55AB2" w:rsidRPr="00FA08DD" w:rsidTr="00EC1E7A">
        <w:trPr>
          <w:trHeight w:val="255"/>
          <w:jc w:val="center"/>
        </w:trPr>
        <w:tc>
          <w:tcPr>
            <w:tcW w:w="1093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</w:tcPr>
          <w:p w:rsidR="00C55AB2" w:rsidRPr="00FA08DD" w:rsidRDefault="00C55AB2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lastRenderedPageBreak/>
              <w:t>Dokumenty</w:t>
            </w:r>
          </w:p>
        </w:tc>
      </w:tr>
      <w:tr w:rsidR="00C55AB2" w:rsidRPr="00FA08DD" w:rsidTr="00EC1E7A">
        <w:trPr>
          <w:gridAfter w:val="1"/>
          <w:wAfter w:w="7852" w:type="dxa"/>
          <w:trHeight w:val="145"/>
          <w:jc w:val="center"/>
        </w:trPr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AB2" w:rsidRPr="00FA08DD" w:rsidRDefault="00C55AB2" w:rsidP="0082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AB2" w:rsidRPr="00FA08DD" w:rsidRDefault="00C55AB2" w:rsidP="0082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AB2" w:rsidRPr="00FA08DD" w:rsidRDefault="00C55AB2" w:rsidP="0082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55AB2" w:rsidRPr="00FA08DD" w:rsidTr="00EC1E7A">
        <w:trPr>
          <w:trHeight w:val="255"/>
          <w:jc w:val="center"/>
        </w:trPr>
        <w:tc>
          <w:tcPr>
            <w:tcW w:w="1093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</w:tcPr>
          <w:p w:rsidR="00C55AB2" w:rsidRPr="00FA08DD" w:rsidRDefault="00EC1E7A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0F1E7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 załączeniu składamy </w:t>
            </w:r>
            <w:r w:rsidRPr="000F1E7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18"/>
                <w:szCs w:val="18"/>
                <w:shd w:val="clear" w:color="auto" w:fill="552D1B"/>
              </w:rPr>
              <w:t>następując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18"/>
                <w:szCs w:val="18"/>
                <w:shd w:val="clear" w:color="auto" w:fill="552D1B"/>
              </w:rPr>
              <w:t>e</w:t>
            </w:r>
            <w:r w:rsidRPr="000F1E7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18"/>
                <w:szCs w:val="18"/>
                <w:shd w:val="clear" w:color="auto" w:fill="552D1B"/>
              </w:rPr>
              <w:t xml:space="preserve"> dokument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18"/>
                <w:szCs w:val="18"/>
                <w:shd w:val="clear" w:color="auto" w:fill="552D1B"/>
              </w:rPr>
              <w:t>y</w:t>
            </w:r>
            <w:r>
              <w:rPr>
                <w:rStyle w:val="Odwoanieprzypisudolnego"/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footnoteReference w:id="3"/>
            </w:r>
          </w:p>
        </w:tc>
      </w:tr>
    </w:tbl>
    <w:p w:rsidR="00C55AB2" w:rsidRPr="0040180E" w:rsidRDefault="00C55AB2" w:rsidP="00C55AB2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10932" w:type="dxa"/>
        <w:jc w:val="center"/>
        <w:tblCellMar>
          <w:top w:w="28" w:type="dxa"/>
          <w:left w:w="70" w:type="dxa"/>
          <w:bottom w:w="28" w:type="dxa"/>
          <w:right w:w="70" w:type="dxa"/>
        </w:tblCellMar>
        <w:tblLook w:val="04A0"/>
      </w:tblPr>
      <w:tblGrid>
        <w:gridCol w:w="436"/>
        <w:gridCol w:w="10496"/>
      </w:tblGrid>
      <w:tr w:rsidR="00C55AB2" w:rsidRPr="00FA08DD" w:rsidTr="00820D43">
        <w:trPr>
          <w:trHeight w:val="315"/>
          <w:tblHeader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C55AB2" w:rsidRPr="00FA08DD" w:rsidRDefault="00C55AB2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Lp</w:t>
            </w:r>
            <w:r w:rsidR="00EC1E7A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.</w:t>
            </w:r>
          </w:p>
        </w:tc>
        <w:tc>
          <w:tcPr>
            <w:tcW w:w="10496" w:type="dxa"/>
            <w:tcBorders>
              <w:top w:val="nil"/>
              <w:left w:val="nil"/>
              <w:bottom w:val="nil"/>
              <w:right w:val="nil"/>
            </w:tcBorders>
            <w:shd w:val="clear" w:color="000000" w:fill="542C1B"/>
            <w:vAlign w:val="center"/>
            <w:hideMark/>
          </w:tcPr>
          <w:p w:rsidR="00C55AB2" w:rsidRPr="00FA08DD" w:rsidRDefault="00C55AB2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Rodzaj dokumentu</w:t>
            </w:r>
          </w:p>
        </w:tc>
      </w:tr>
      <w:tr w:rsidR="00755BE0" w:rsidRPr="00FA08DD" w:rsidTr="00820D43">
        <w:trPr>
          <w:trHeight w:val="14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</w:tcPr>
          <w:p w:rsidR="00755BE0" w:rsidRPr="007C4601" w:rsidRDefault="00755BE0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C46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BE0" w:rsidRPr="007C4601" w:rsidDel="00755BE0" w:rsidRDefault="00755BE0" w:rsidP="00820D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pacing w:val="-4"/>
                <w:sz w:val="18"/>
                <w:szCs w:val="18"/>
              </w:rPr>
            </w:pPr>
            <w:r w:rsidRPr="007C4601">
              <w:rPr>
                <w:rFonts w:ascii="Calibri" w:hAnsi="Calibri"/>
                <w:color w:val="000000" w:themeColor="text1"/>
                <w:sz w:val="20"/>
                <w:szCs w:val="20"/>
              </w:rPr>
              <w:t>prosimy o nadesłanie  pierwotnej uchwały  w przedmiocie zaciągnięcia kredytu tj.  Nr II/16/2014 Rady Miejskiej w Poniecu z dnia 22 grudnia 2014</w:t>
            </w:r>
          </w:p>
        </w:tc>
      </w:tr>
      <w:tr w:rsidR="00755BE0" w:rsidRPr="00FA08DD" w:rsidTr="00820D43">
        <w:trPr>
          <w:trHeight w:val="14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</w:tcPr>
          <w:p w:rsidR="00755BE0" w:rsidRPr="007C4601" w:rsidRDefault="00755BE0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C46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BE0" w:rsidRPr="007C4601" w:rsidDel="00755BE0" w:rsidRDefault="00755BE0" w:rsidP="00D519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pacing w:val="-4"/>
                <w:sz w:val="18"/>
                <w:szCs w:val="18"/>
              </w:rPr>
            </w:pPr>
            <w:r w:rsidRPr="007C4601">
              <w:rPr>
                <w:rFonts w:ascii="Calibri" w:hAnsi="Calibri"/>
                <w:color w:val="000000" w:themeColor="text1"/>
                <w:sz w:val="20"/>
                <w:szCs w:val="20"/>
              </w:rPr>
              <w:t>prosimy o nadesłanie opinii RIO o możliwości spłaty kredytu objętego postępowaniem przetargowym w wys. 2.390.000,00 zł     /w przypadku braku jej posiadania prosimy o informacje, że zostanie ona dostarczona przed podpisaniem umowy kredytowej/</w:t>
            </w:r>
            <w:ins w:id="95" w:author="Skarbnik" w:date="2015-07-21T09:14:00Z">
              <w:r w:rsidR="00D519E3">
                <w:rPr>
                  <w:rFonts w:ascii="Calibri" w:hAnsi="Calibri"/>
                  <w:color w:val="000000" w:themeColor="text1"/>
                  <w:sz w:val="20"/>
                  <w:szCs w:val="20"/>
                </w:rPr>
                <w:t xml:space="preserve">  - Opinia RIO zostanie przesłana przed podpisaniem umowy</w:t>
              </w:r>
            </w:ins>
          </w:p>
        </w:tc>
      </w:tr>
      <w:tr w:rsidR="007C4601" w:rsidRPr="00FA08DD" w:rsidTr="00820D43">
        <w:trPr>
          <w:trHeight w:val="14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</w:tcPr>
          <w:p w:rsidR="007C4601" w:rsidRPr="007C4601" w:rsidRDefault="007C4601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C46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601" w:rsidRPr="007C4601" w:rsidRDefault="007C4601" w:rsidP="00717B9F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7C4601">
              <w:rPr>
                <w:rFonts w:ascii="Calibri" w:hAnsi="Calibri"/>
                <w:color w:val="000000" w:themeColor="text1"/>
                <w:sz w:val="20"/>
                <w:szCs w:val="20"/>
              </w:rPr>
              <w:t>prosimy o nadesłanie zaświadczenia Miejskiej Komisji Wyborczej w Poniecu o wyborze p. Jacka Widyńskiego na stanowisko Burmistrza Gminy Poniec</w:t>
            </w:r>
            <w:ins w:id="96" w:author="Skarbnik" w:date="2015-07-21T09:16:00Z">
              <w:r w:rsidR="00D519E3">
                <w:rPr>
                  <w:rFonts w:ascii="Calibri" w:hAnsi="Calibri"/>
                  <w:color w:val="000000" w:themeColor="text1"/>
                  <w:sz w:val="20"/>
                  <w:szCs w:val="20"/>
                </w:rPr>
                <w:t xml:space="preserve"> </w:t>
              </w:r>
              <w:r w:rsidR="00717B9F">
                <w:rPr>
                  <w:rFonts w:ascii="Calibri" w:hAnsi="Calibri"/>
                  <w:color w:val="000000" w:themeColor="text1"/>
                  <w:sz w:val="20"/>
                  <w:szCs w:val="20"/>
                </w:rPr>
                <w:t>- Za</w:t>
              </w:r>
            </w:ins>
            <w:ins w:id="97" w:author="Skarbnik" w:date="2015-07-21T09:17:00Z">
              <w:r w:rsidR="00717B9F">
                <w:rPr>
                  <w:rFonts w:ascii="Calibri" w:hAnsi="Calibri"/>
                  <w:color w:val="000000" w:themeColor="text1"/>
                  <w:sz w:val="20"/>
                  <w:szCs w:val="20"/>
                </w:rPr>
                <w:t>świadczenie zostanie przesłane wybranemu oferen</w:t>
              </w:r>
            </w:ins>
            <w:ins w:id="98" w:author="Skarbnik" w:date="2015-07-21T09:18:00Z">
              <w:r w:rsidR="00717B9F">
                <w:rPr>
                  <w:rFonts w:ascii="Calibri" w:hAnsi="Calibri"/>
                  <w:color w:val="000000" w:themeColor="text1"/>
                  <w:sz w:val="20"/>
                  <w:szCs w:val="20"/>
                </w:rPr>
                <w:t>towi</w:t>
              </w:r>
            </w:ins>
            <w:ins w:id="99" w:author="Skarbnik" w:date="2015-07-21T09:17:00Z">
              <w:r w:rsidR="00717B9F">
                <w:rPr>
                  <w:rFonts w:ascii="Calibri" w:hAnsi="Calibri"/>
                  <w:color w:val="000000" w:themeColor="text1"/>
                  <w:sz w:val="20"/>
                  <w:szCs w:val="20"/>
                </w:rPr>
                <w:t xml:space="preserve"> po </w:t>
              </w:r>
              <w:proofErr w:type="spellStart"/>
              <w:r w:rsidR="00717B9F">
                <w:rPr>
                  <w:rFonts w:ascii="Calibri" w:hAnsi="Calibri"/>
                  <w:color w:val="000000" w:themeColor="text1"/>
                  <w:sz w:val="20"/>
                  <w:szCs w:val="20"/>
                </w:rPr>
                <w:t>rostrzygnieciu</w:t>
              </w:r>
              <w:proofErr w:type="spellEnd"/>
              <w:r w:rsidR="00717B9F">
                <w:rPr>
                  <w:rFonts w:ascii="Calibri" w:hAnsi="Calibri"/>
                  <w:color w:val="000000" w:themeColor="text1"/>
                  <w:sz w:val="20"/>
                  <w:szCs w:val="20"/>
                </w:rPr>
                <w:t xml:space="preserve"> przetargu</w:t>
              </w:r>
            </w:ins>
          </w:p>
        </w:tc>
      </w:tr>
      <w:tr w:rsidR="007C4601" w:rsidRPr="00FA08DD" w:rsidTr="00820D43">
        <w:trPr>
          <w:trHeight w:val="14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</w:tcPr>
          <w:p w:rsidR="007C4601" w:rsidRPr="007C4601" w:rsidRDefault="007C4601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C46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601" w:rsidRPr="007C4601" w:rsidRDefault="007C4601" w:rsidP="00755BE0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7C4601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prosimy o nadesłanie sprawozdań finansowych Gminy Poniec za II kwartał </w:t>
            </w: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br. </w:t>
            </w:r>
            <w:bookmarkStart w:id="100" w:name="_GoBack"/>
            <w:bookmarkEnd w:id="100"/>
            <w:r w:rsidRPr="007C4601">
              <w:rPr>
                <w:rFonts w:ascii="Calibri" w:hAnsi="Calibri"/>
                <w:color w:val="000000" w:themeColor="text1"/>
                <w:sz w:val="20"/>
                <w:szCs w:val="20"/>
              </w:rPr>
              <w:t>/Rb-NDS, Rb-27S, Rb-28S, Rb-N i Rb-Z/</w:t>
            </w:r>
          </w:p>
        </w:tc>
      </w:tr>
    </w:tbl>
    <w:p w:rsidR="00D92D6C" w:rsidRDefault="00D92D6C" w:rsidP="009E6D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92D6C" w:rsidRDefault="00D92D6C" w:rsidP="009E6D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9E6D9A" w:rsidRDefault="009E6D9A" w:rsidP="009E6D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CF4C74">
        <w:rPr>
          <w:rFonts w:ascii="Times New Roman" w:eastAsia="Times New Roman" w:hAnsi="Times New Roman" w:cs="Times New Roman"/>
          <w:b/>
          <w:color w:val="000000"/>
        </w:rPr>
        <w:t xml:space="preserve">Wiarygodność danych zawartych we wniosku i załączonych dokumentach oraz ich zgodność ze stanem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CF4C74">
        <w:rPr>
          <w:rFonts w:ascii="Times New Roman" w:eastAsia="Times New Roman" w:hAnsi="Times New Roman" w:cs="Times New Roman"/>
          <w:b/>
          <w:color w:val="000000"/>
        </w:rPr>
        <w:t>f</w:t>
      </w:r>
      <w:r w:rsidR="009B6DB3">
        <w:rPr>
          <w:rFonts w:ascii="Times New Roman" w:eastAsia="Times New Roman" w:hAnsi="Times New Roman" w:cs="Times New Roman"/>
          <w:b/>
          <w:color w:val="000000"/>
        </w:rPr>
        <w:t>aktycznym i prawnym potwierdzam/y**</w:t>
      </w:r>
      <w:r w:rsidRPr="00CF4C74">
        <w:rPr>
          <w:rFonts w:ascii="Times New Roman" w:eastAsia="Times New Roman" w:hAnsi="Times New Roman" w:cs="Times New Roman"/>
          <w:b/>
          <w:color w:val="000000"/>
        </w:rPr>
        <w:t xml:space="preserve"> własnoręcznym podpisem</w:t>
      </w:r>
    </w:p>
    <w:p w:rsidR="009E6D9A" w:rsidRDefault="009E6D9A" w:rsidP="009E6D9A">
      <w:pPr>
        <w:spacing w:after="0" w:line="240" w:lineRule="auto"/>
      </w:pPr>
    </w:p>
    <w:p w:rsidR="009E6D9A" w:rsidRDefault="009E6D9A" w:rsidP="009E6D9A">
      <w:pPr>
        <w:spacing w:after="0" w:line="240" w:lineRule="auto"/>
      </w:pPr>
    </w:p>
    <w:p w:rsidR="009E6D9A" w:rsidRDefault="009E6D9A" w:rsidP="009E6D9A">
      <w:pPr>
        <w:spacing w:after="0" w:line="240" w:lineRule="auto"/>
      </w:pPr>
    </w:p>
    <w:p w:rsidR="009E6D9A" w:rsidRDefault="009E6D9A" w:rsidP="009E6D9A">
      <w:pPr>
        <w:spacing w:after="0" w:line="240" w:lineRule="auto"/>
      </w:pPr>
    </w:p>
    <w:p w:rsidR="009E6D9A" w:rsidRDefault="009E6D9A" w:rsidP="009E6D9A">
      <w:pPr>
        <w:spacing w:after="0" w:line="240" w:lineRule="auto"/>
      </w:pPr>
    </w:p>
    <w:p w:rsidR="00D92D6C" w:rsidRDefault="00D92D6C" w:rsidP="009E6D9A">
      <w:pPr>
        <w:spacing w:after="0" w:line="240" w:lineRule="auto"/>
      </w:pPr>
    </w:p>
    <w:tbl>
      <w:tblPr>
        <w:tblW w:w="9656" w:type="dxa"/>
        <w:tblInd w:w="53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379"/>
        <w:gridCol w:w="2442"/>
        <w:gridCol w:w="2835"/>
      </w:tblGrid>
      <w:tr w:rsidR="009E6D9A" w:rsidRPr="001C1502" w:rsidTr="00D92D6C">
        <w:trPr>
          <w:trHeight w:val="180"/>
        </w:trPr>
        <w:tc>
          <w:tcPr>
            <w:tcW w:w="4379" w:type="dxa"/>
            <w:shd w:val="clear" w:color="auto" w:fill="auto"/>
            <w:noWrap/>
            <w:vAlign w:val="center"/>
            <w:hideMark/>
          </w:tcPr>
          <w:p w:rsidR="009E6D9A" w:rsidRPr="00197BD4" w:rsidRDefault="009E6D9A" w:rsidP="00D92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7B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 Klienta</w:t>
            </w:r>
          </w:p>
          <w:p w:rsidR="009E6D9A" w:rsidRPr="00197BD4" w:rsidRDefault="009E6D9A" w:rsidP="00D92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7B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osoba</w:t>
            </w:r>
            <w:r w:rsidR="0090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/y</w:t>
            </w:r>
            <w:r w:rsidRPr="00197B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upoważniona</w:t>
            </w:r>
            <w:r w:rsidR="0090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/e</w:t>
            </w:r>
            <w:r w:rsidR="0053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  <w:r w:rsidRPr="00197B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(imię i nazwisko)</w:t>
            </w:r>
          </w:p>
        </w:tc>
        <w:tc>
          <w:tcPr>
            <w:tcW w:w="2442" w:type="dxa"/>
            <w:shd w:val="clear" w:color="auto" w:fill="auto"/>
            <w:vAlign w:val="center"/>
            <w:hideMark/>
          </w:tcPr>
          <w:p w:rsidR="009E6D9A" w:rsidRPr="00197BD4" w:rsidRDefault="009E6D9A" w:rsidP="00D92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7B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data </w:t>
            </w:r>
            <w:r w:rsidRPr="00197B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(rrrr-mm-dd)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E6D9A" w:rsidRPr="00197BD4" w:rsidRDefault="009E6D9A" w:rsidP="00D92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7B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9E6D9A" w:rsidRPr="00197BD4" w:rsidRDefault="009E6D9A" w:rsidP="00531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7B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podpis osoby</w:t>
            </w:r>
            <w:r w:rsidR="0090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r w:rsidR="0053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ób</w:t>
            </w:r>
            <w:r w:rsidRPr="00197B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upoważnionej</w:t>
            </w:r>
            <w:r w:rsidR="0090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/ych</w:t>
            </w:r>
            <w:r w:rsidR="0053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</w:tr>
    </w:tbl>
    <w:p w:rsidR="009E6D9A" w:rsidRDefault="009E6D9A" w:rsidP="009E6D9A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6C533C" w:rsidRDefault="00D519E3" w:rsidP="009E6D9A">
      <w:pPr>
        <w:spacing w:after="0"/>
        <w:rPr>
          <w:ins w:id="101" w:author="Skarbnik" w:date="2015-07-21T09:15:00Z"/>
          <w:rFonts w:ascii="Times New Roman" w:eastAsia="Times New Roman" w:hAnsi="Times New Roman" w:cs="Times New Roman"/>
          <w:sz w:val="20"/>
          <w:szCs w:val="20"/>
        </w:rPr>
      </w:pPr>
      <w:ins w:id="102" w:author="Skarbnik" w:date="2015-07-21T09:15:00Z"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Eugeniusz Nowak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  <w:t>21.07.2015 r.</w:t>
        </w:r>
      </w:ins>
    </w:p>
    <w:p w:rsidR="00D519E3" w:rsidRDefault="00D519E3" w:rsidP="009E6D9A">
      <w:pPr>
        <w:spacing w:after="0"/>
        <w:rPr>
          <w:ins w:id="103" w:author="Skarbnik" w:date="2015-07-21T09:15:00Z"/>
          <w:rFonts w:ascii="Times New Roman" w:eastAsia="Times New Roman" w:hAnsi="Times New Roman" w:cs="Times New Roman"/>
          <w:sz w:val="20"/>
          <w:szCs w:val="20"/>
        </w:rPr>
      </w:pPr>
    </w:p>
    <w:p w:rsidR="00D519E3" w:rsidRDefault="00D519E3" w:rsidP="009E6D9A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ins w:id="104" w:author="Skarbnik" w:date="2015-07-21T09:16:00Z">
        <w:r>
          <w:rPr>
            <w:rFonts w:ascii="Times New Roman" w:eastAsia="Times New Roman" w:hAnsi="Times New Roman" w:cs="Times New Roman"/>
            <w:sz w:val="20"/>
            <w:szCs w:val="20"/>
          </w:rPr>
          <w:t>Andrzej Przybylski</w:t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  <w:t>21.07.2015 r.</w:t>
        </w:r>
      </w:ins>
    </w:p>
    <w:p w:rsidR="006C533C" w:rsidRDefault="006C533C" w:rsidP="009E6D9A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9E6D9A" w:rsidRDefault="009E6D9A" w:rsidP="009E6D9A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937B50">
        <w:rPr>
          <w:rFonts w:ascii="Times New Roman" w:eastAsia="Times New Roman" w:hAnsi="Times New Roman" w:cs="Times New Roman"/>
          <w:sz w:val="20"/>
          <w:szCs w:val="20"/>
        </w:rPr>
        <w:t>* Wypełnia Pracownik Sprzedaży</w:t>
      </w:r>
    </w:p>
    <w:p w:rsidR="00C94E98" w:rsidRDefault="005314BC" w:rsidP="00197BD4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** Niepotrzebne skreślić</w:t>
      </w:r>
    </w:p>
    <w:p w:rsidR="00657F39" w:rsidRPr="0084539A" w:rsidRDefault="00657F39" w:rsidP="0084539A">
      <w:pPr>
        <w:rPr>
          <w:sz w:val="6"/>
          <w:szCs w:val="6"/>
        </w:rPr>
      </w:pPr>
    </w:p>
    <w:sectPr w:rsidR="00657F39" w:rsidRPr="0084539A" w:rsidSect="00E04FDA">
      <w:pgSz w:w="11907" w:h="16839" w:code="9"/>
      <w:pgMar w:top="567" w:right="720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0DC" w:rsidRDefault="00C420DC" w:rsidP="00026BC7">
      <w:pPr>
        <w:spacing w:after="0" w:line="240" w:lineRule="auto"/>
      </w:pPr>
      <w:r>
        <w:separator/>
      </w:r>
    </w:p>
  </w:endnote>
  <w:endnote w:type="continuationSeparator" w:id="0">
    <w:p w:rsidR="00C420DC" w:rsidRDefault="00C420DC" w:rsidP="0002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711520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916B78" w:rsidRDefault="008C203F">
            <w:pPr>
              <w:pStyle w:val="Stopka"/>
              <w:jc w:val="right"/>
            </w:pPr>
            <w:r w:rsidRPr="00780614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="00916B78" w:rsidRPr="00780614">
              <w:rPr>
                <w:rFonts w:ascii="Times New Roman" w:hAnsi="Times New Roman" w:cs="Times New Roman"/>
                <w:bCs/>
              </w:rPr>
              <w:instrText>PAGE</w:instrText>
            </w:r>
            <w:r w:rsidRPr="00780614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C17E8F">
              <w:rPr>
                <w:rFonts w:ascii="Times New Roman" w:hAnsi="Times New Roman" w:cs="Times New Roman"/>
                <w:bCs/>
                <w:noProof/>
              </w:rPr>
              <w:t>2</w:t>
            </w:r>
            <w:r w:rsidRPr="00780614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="00916B78" w:rsidRPr="00780614">
              <w:rPr>
                <w:rFonts w:ascii="Times New Roman" w:hAnsi="Times New Roman" w:cs="Times New Roman"/>
              </w:rPr>
              <w:t>/</w:t>
            </w:r>
            <w:r w:rsidRPr="00780614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="00916B78" w:rsidRPr="00780614">
              <w:rPr>
                <w:rFonts w:ascii="Times New Roman" w:hAnsi="Times New Roman" w:cs="Times New Roman"/>
                <w:bCs/>
              </w:rPr>
              <w:instrText>NUMPAGES</w:instrText>
            </w:r>
            <w:r w:rsidRPr="00780614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C17E8F">
              <w:rPr>
                <w:rFonts w:ascii="Times New Roman" w:hAnsi="Times New Roman" w:cs="Times New Roman"/>
                <w:bCs/>
                <w:noProof/>
              </w:rPr>
              <w:t>5</w:t>
            </w:r>
            <w:r w:rsidRPr="00780614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16B78" w:rsidRDefault="00916B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0DC" w:rsidRDefault="00C420DC" w:rsidP="00026BC7">
      <w:pPr>
        <w:spacing w:after="0" w:line="240" w:lineRule="auto"/>
      </w:pPr>
      <w:r>
        <w:separator/>
      </w:r>
    </w:p>
  </w:footnote>
  <w:footnote w:type="continuationSeparator" w:id="0">
    <w:p w:rsidR="00C420DC" w:rsidRDefault="00C420DC" w:rsidP="00026BC7">
      <w:pPr>
        <w:spacing w:after="0" w:line="240" w:lineRule="auto"/>
      </w:pPr>
      <w:r>
        <w:continuationSeparator/>
      </w:r>
    </w:p>
  </w:footnote>
  <w:footnote w:id="1">
    <w:p w:rsidR="00916B78" w:rsidRPr="00197BD4" w:rsidRDefault="00916B78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197BD4">
        <w:rPr>
          <w:rFonts w:ascii="Times New Roman" w:hAnsi="Times New Roman" w:cs="Times New Roman"/>
        </w:rPr>
        <w:t>Przez zaangażowanie bilansowe rozumie się kwotę wypłaconego zaangażowania</w:t>
      </w:r>
    </w:p>
  </w:footnote>
  <w:footnote w:id="2">
    <w:p w:rsidR="00916B78" w:rsidRPr="00197BD4" w:rsidRDefault="00916B78">
      <w:pPr>
        <w:pStyle w:val="Tekstprzypisudolnego"/>
        <w:rPr>
          <w:rFonts w:ascii="Times New Roman" w:hAnsi="Times New Roman" w:cs="Times New Roman"/>
        </w:rPr>
      </w:pPr>
      <w:r w:rsidRPr="00197BD4">
        <w:rPr>
          <w:rStyle w:val="Odwoanieprzypisudolnego"/>
          <w:rFonts w:ascii="Times New Roman" w:hAnsi="Times New Roman" w:cs="Times New Roman"/>
        </w:rPr>
        <w:footnoteRef/>
      </w:r>
      <w:r w:rsidRPr="00197BD4">
        <w:rPr>
          <w:rFonts w:ascii="Times New Roman" w:hAnsi="Times New Roman" w:cs="Times New Roman"/>
        </w:rPr>
        <w:t xml:space="preserve"> Przez zaangażowanie pozabilansowe rozumie się kwotę jeszcze nie wypłaconego zaangażowania oraz kwoty niewymagalnych i wymagalnych  poręczeń i gwarancji</w:t>
      </w:r>
    </w:p>
  </w:footnote>
  <w:footnote w:id="3">
    <w:p w:rsidR="00916B78" w:rsidRDefault="00916B78" w:rsidP="00EC1E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5657">
        <w:rPr>
          <w:rFonts w:ascii="Times New Roman" w:hAnsi="Times New Roman" w:cs="Times New Roman"/>
        </w:rPr>
        <w:t>Dokum</w:t>
      </w:r>
      <w:r>
        <w:rPr>
          <w:rFonts w:ascii="Times New Roman" w:hAnsi="Times New Roman" w:cs="Times New Roman"/>
        </w:rPr>
        <w:t>enty wymagane przez Bank w procesie oceny wniosku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0A50"/>
    <w:multiLevelType w:val="hybridMultilevel"/>
    <w:tmpl w:val="D230327C"/>
    <w:lvl w:ilvl="0" w:tplc="5B7AD108">
      <w:start w:val="1"/>
      <w:numFmt w:val="lowerLetter"/>
      <w:lvlText w:val="%1."/>
      <w:lvlJc w:val="left"/>
      <w:pPr>
        <w:ind w:left="720" w:hanging="360"/>
      </w:pPr>
      <w:rPr>
        <w:rFonts w:ascii="tim" w:hAnsi="tim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55EE8"/>
    <w:multiLevelType w:val="hybridMultilevel"/>
    <w:tmpl w:val="8F949C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82E4C"/>
    <w:multiLevelType w:val="hybridMultilevel"/>
    <w:tmpl w:val="C8EC9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93D12"/>
    <w:multiLevelType w:val="hybridMultilevel"/>
    <w:tmpl w:val="1EC61B90"/>
    <w:lvl w:ilvl="0" w:tplc="958E1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E65BB"/>
    <w:multiLevelType w:val="hybridMultilevel"/>
    <w:tmpl w:val="1332A5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67773B"/>
    <w:multiLevelType w:val="hybridMultilevel"/>
    <w:tmpl w:val="B22A8DAC"/>
    <w:lvl w:ilvl="0" w:tplc="806642FA">
      <w:start w:val="1"/>
      <w:numFmt w:val="lowerLetter"/>
      <w:lvlText w:val="%1."/>
      <w:lvlJc w:val="left"/>
      <w:pPr>
        <w:ind w:left="720" w:hanging="360"/>
      </w:pPr>
      <w:rPr>
        <w:rFonts w:ascii="tim" w:hAnsi="tim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F92BAB"/>
    <w:multiLevelType w:val="hybridMultilevel"/>
    <w:tmpl w:val="4B88FF5A"/>
    <w:lvl w:ilvl="0" w:tplc="9B7C87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8001D"/>
    <w:rsid w:val="00014C07"/>
    <w:rsid w:val="00015DAA"/>
    <w:rsid w:val="000172BD"/>
    <w:rsid w:val="00020806"/>
    <w:rsid w:val="000225CB"/>
    <w:rsid w:val="00022E10"/>
    <w:rsid w:val="00026BC7"/>
    <w:rsid w:val="0003143B"/>
    <w:rsid w:val="00044C89"/>
    <w:rsid w:val="00082665"/>
    <w:rsid w:val="000928BA"/>
    <w:rsid w:val="00092CDD"/>
    <w:rsid w:val="000B70FA"/>
    <w:rsid w:val="000C32FA"/>
    <w:rsid w:val="000C3AB3"/>
    <w:rsid w:val="000D14A1"/>
    <w:rsid w:val="000F30B9"/>
    <w:rsid w:val="001000FD"/>
    <w:rsid w:val="00112129"/>
    <w:rsid w:val="00140B80"/>
    <w:rsid w:val="00163388"/>
    <w:rsid w:val="001743A3"/>
    <w:rsid w:val="00180856"/>
    <w:rsid w:val="00197BD4"/>
    <w:rsid w:val="001A2AFC"/>
    <w:rsid w:val="001A5442"/>
    <w:rsid w:val="001B32D2"/>
    <w:rsid w:val="001C1502"/>
    <w:rsid w:val="001D34C5"/>
    <w:rsid w:val="001D6C15"/>
    <w:rsid w:val="001F44F6"/>
    <w:rsid w:val="002014C0"/>
    <w:rsid w:val="00207F67"/>
    <w:rsid w:val="00224085"/>
    <w:rsid w:val="0022545E"/>
    <w:rsid w:val="00232236"/>
    <w:rsid w:val="002358E0"/>
    <w:rsid w:val="002429CB"/>
    <w:rsid w:val="00250196"/>
    <w:rsid w:val="00253F6E"/>
    <w:rsid w:val="00275470"/>
    <w:rsid w:val="002760AC"/>
    <w:rsid w:val="0028013C"/>
    <w:rsid w:val="002822C2"/>
    <w:rsid w:val="00286414"/>
    <w:rsid w:val="00290873"/>
    <w:rsid w:val="002C593F"/>
    <w:rsid w:val="002F1C99"/>
    <w:rsid w:val="002F2DD8"/>
    <w:rsid w:val="002F380C"/>
    <w:rsid w:val="0030108E"/>
    <w:rsid w:val="00311D64"/>
    <w:rsid w:val="00320139"/>
    <w:rsid w:val="00333DD0"/>
    <w:rsid w:val="00362730"/>
    <w:rsid w:val="00366675"/>
    <w:rsid w:val="00370E3D"/>
    <w:rsid w:val="003845AD"/>
    <w:rsid w:val="00392072"/>
    <w:rsid w:val="0039699D"/>
    <w:rsid w:val="003A0DBB"/>
    <w:rsid w:val="003B2795"/>
    <w:rsid w:val="003B5227"/>
    <w:rsid w:val="0040180E"/>
    <w:rsid w:val="004031D9"/>
    <w:rsid w:val="00404400"/>
    <w:rsid w:val="00415DCC"/>
    <w:rsid w:val="00417D6A"/>
    <w:rsid w:val="00431573"/>
    <w:rsid w:val="004474E0"/>
    <w:rsid w:val="00452625"/>
    <w:rsid w:val="00456031"/>
    <w:rsid w:val="004773C4"/>
    <w:rsid w:val="004A04E3"/>
    <w:rsid w:val="004A4615"/>
    <w:rsid w:val="004A7771"/>
    <w:rsid w:val="004B3929"/>
    <w:rsid w:val="004D358C"/>
    <w:rsid w:val="004D5E98"/>
    <w:rsid w:val="004E040F"/>
    <w:rsid w:val="004E2657"/>
    <w:rsid w:val="004E6B8C"/>
    <w:rsid w:val="004F35C2"/>
    <w:rsid w:val="004F6A5E"/>
    <w:rsid w:val="00501E8C"/>
    <w:rsid w:val="00511471"/>
    <w:rsid w:val="00512680"/>
    <w:rsid w:val="00520C45"/>
    <w:rsid w:val="00530618"/>
    <w:rsid w:val="005314BC"/>
    <w:rsid w:val="00531768"/>
    <w:rsid w:val="005322B0"/>
    <w:rsid w:val="00542811"/>
    <w:rsid w:val="00543198"/>
    <w:rsid w:val="00543D95"/>
    <w:rsid w:val="00553206"/>
    <w:rsid w:val="0055787A"/>
    <w:rsid w:val="00565CBA"/>
    <w:rsid w:val="00566E25"/>
    <w:rsid w:val="00580029"/>
    <w:rsid w:val="005912AC"/>
    <w:rsid w:val="005B2848"/>
    <w:rsid w:val="005C163D"/>
    <w:rsid w:val="005D76A6"/>
    <w:rsid w:val="005E74E7"/>
    <w:rsid w:val="005F71FA"/>
    <w:rsid w:val="00603FE3"/>
    <w:rsid w:val="0061458E"/>
    <w:rsid w:val="00640847"/>
    <w:rsid w:val="00641ECB"/>
    <w:rsid w:val="00647F63"/>
    <w:rsid w:val="00657F39"/>
    <w:rsid w:val="00677102"/>
    <w:rsid w:val="00686C89"/>
    <w:rsid w:val="00690891"/>
    <w:rsid w:val="006A51DF"/>
    <w:rsid w:val="006C533C"/>
    <w:rsid w:val="006E5A30"/>
    <w:rsid w:val="006F24BB"/>
    <w:rsid w:val="00717B9F"/>
    <w:rsid w:val="00720C7D"/>
    <w:rsid w:val="007279F9"/>
    <w:rsid w:val="007342A7"/>
    <w:rsid w:val="00736CC4"/>
    <w:rsid w:val="00755BE0"/>
    <w:rsid w:val="007709DF"/>
    <w:rsid w:val="00773D56"/>
    <w:rsid w:val="00780614"/>
    <w:rsid w:val="00780A74"/>
    <w:rsid w:val="007818D0"/>
    <w:rsid w:val="00794793"/>
    <w:rsid w:val="007B5188"/>
    <w:rsid w:val="007C4601"/>
    <w:rsid w:val="007D11F4"/>
    <w:rsid w:val="007D29CD"/>
    <w:rsid w:val="0080762E"/>
    <w:rsid w:val="00820D43"/>
    <w:rsid w:val="008342C1"/>
    <w:rsid w:val="008351BE"/>
    <w:rsid w:val="008446F9"/>
    <w:rsid w:val="0084539A"/>
    <w:rsid w:val="0085507F"/>
    <w:rsid w:val="008634CE"/>
    <w:rsid w:val="008864D4"/>
    <w:rsid w:val="00895A54"/>
    <w:rsid w:val="00897034"/>
    <w:rsid w:val="008B493F"/>
    <w:rsid w:val="008B6803"/>
    <w:rsid w:val="008C203F"/>
    <w:rsid w:val="008E37FD"/>
    <w:rsid w:val="008E53E2"/>
    <w:rsid w:val="008E5CF7"/>
    <w:rsid w:val="008E5DE2"/>
    <w:rsid w:val="00904144"/>
    <w:rsid w:val="009051E8"/>
    <w:rsid w:val="009152FF"/>
    <w:rsid w:val="00916B78"/>
    <w:rsid w:val="00943D2E"/>
    <w:rsid w:val="009530C6"/>
    <w:rsid w:val="009603B9"/>
    <w:rsid w:val="00961BE2"/>
    <w:rsid w:val="00964830"/>
    <w:rsid w:val="00970634"/>
    <w:rsid w:val="009759CF"/>
    <w:rsid w:val="00987821"/>
    <w:rsid w:val="0099491A"/>
    <w:rsid w:val="009955B6"/>
    <w:rsid w:val="009A5A45"/>
    <w:rsid w:val="009A7F78"/>
    <w:rsid w:val="009B4D0E"/>
    <w:rsid w:val="009B6DB3"/>
    <w:rsid w:val="009E2FE0"/>
    <w:rsid w:val="009E6D9A"/>
    <w:rsid w:val="009E6FE5"/>
    <w:rsid w:val="009F2710"/>
    <w:rsid w:val="00A0494A"/>
    <w:rsid w:val="00A0769F"/>
    <w:rsid w:val="00A10AB1"/>
    <w:rsid w:val="00A143C6"/>
    <w:rsid w:val="00A14ABD"/>
    <w:rsid w:val="00A21966"/>
    <w:rsid w:val="00A2659A"/>
    <w:rsid w:val="00A2705F"/>
    <w:rsid w:val="00A31193"/>
    <w:rsid w:val="00A35E0F"/>
    <w:rsid w:val="00A36E5A"/>
    <w:rsid w:val="00A37609"/>
    <w:rsid w:val="00A656DE"/>
    <w:rsid w:val="00A70F97"/>
    <w:rsid w:val="00A74460"/>
    <w:rsid w:val="00A77006"/>
    <w:rsid w:val="00A83AEF"/>
    <w:rsid w:val="00A84DC6"/>
    <w:rsid w:val="00A86298"/>
    <w:rsid w:val="00A93FFF"/>
    <w:rsid w:val="00AA2453"/>
    <w:rsid w:val="00AA3989"/>
    <w:rsid w:val="00AA4266"/>
    <w:rsid w:val="00AC0A77"/>
    <w:rsid w:val="00AC1F3C"/>
    <w:rsid w:val="00AC767E"/>
    <w:rsid w:val="00AD28A4"/>
    <w:rsid w:val="00AF6D72"/>
    <w:rsid w:val="00B06158"/>
    <w:rsid w:val="00B148B3"/>
    <w:rsid w:val="00B21073"/>
    <w:rsid w:val="00B54DCD"/>
    <w:rsid w:val="00B72FD1"/>
    <w:rsid w:val="00B735F7"/>
    <w:rsid w:val="00B736E4"/>
    <w:rsid w:val="00B83219"/>
    <w:rsid w:val="00BC2044"/>
    <w:rsid w:val="00BC69B9"/>
    <w:rsid w:val="00BE3630"/>
    <w:rsid w:val="00BF029D"/>
    <w:rsid w:val="00C04BBC"/>
    <w:rsid w:val="00C13D69"/>
    <w:rsid w:val="00C17E8F"/>
    <w:rsid w:val="00C20B32"/>
    <w:rsid w:val="00C20B4B"/>
    <w:rsid w:val="00C22106"/>
    <w:rsid w:val="00C2335B"/>
    <w:rsid w:val="00C23B16"/>
    <w:rsid w:val="00C420DC"/>
    <w:rsid w:val="00C51CB3"/>
    <w:rsid w:val="00C55AB2"/>
    <w:rsid w:val="00C71809"/>
    <w:rsid w:val="00C8001D"/>
    <w:rsid w:val="00C83F30"/>
    <w:rsid w:val="00C94E98"/>
    <w:rsid w:val="00C9584F"/>
    <w:rsid w:val="00CA14CB"/>
    <w:rsid w:val="00CC1E71"/>
    <w:rsid w:val="00CC289E"/>
    <w:rsid w:val="00CC5F6B"/>
    <w:rsid w:val="00CD7B1F"/>
    <w:rsid w:val="00CE0E2A"/>
    <w:rsid w:val="00CE18EB"/>
    <w:rsid w:val="00CE71BD"/>
    <w:rsid w:val="00CF4C74"/>
    <w:rsid w:val="00D02E94"/>
    <w:rsid w:val="00D06078"/>
    <w:rsid w:val="00D14EAE"/>
    <w:rsid w:val="00D25539"/>
    <w:rsid w:val="00D309FF"/>
    <w:rsid w:val="00D37B95"/>
    <w:rsid w:val="00D41832"/>
    <w:rsid w:val="00D41B17"/>
    <w:rsid w:val="00D45958"/>
    <w:rsid w:val="00D519E3"/>
    <w:rsid w:val="00D53087"/>
    <w:rsid w:val="00D6791B"/>
    <w:rsid w:val="00D848F2"/>
    <w:rsid w:val="00D92D6C"/>
    <w:rsid w:val="00DA6A9D"/>
    <w:rsid w:val="00DB794A"/>
    <w:rsid w:val="00DC3E90"/>
    <w:rsid w:val="00DE3975"/>
    <w:rsid w:val="00E04FDA"/>
    <w:rsid w:val="00E0640A"/>
    <w:rsid w:val="00E12D05"/>
    <w:rsid w:val="00E30D7F"/>
    <w:rsid w:val="00E510FF"/>
    <w:rsid w:val="00E85DE4"/>
    <w:rsid w:val="00E86AC2"/>
    <w:rsid w:val="00E921BE"/>
    <w:rsid w:val="00E92977"/>
    <w:rsid w:val="00E94E9E"/>
    <w:rsid w:val="00EA0173"/>
    <w:rsid w:val="00EA33D2"/>
    <w:rsid w:val="00EB047C"/>
    <w:rsid w:val="00EB13A2"/>
    <w:rsid w:val="00EC1E7A"/>
    <w:rsid w:val="00EC6BBF"/>
    <w:rsid w:val="00EC7EDD"/>
    <w:rsid w:val="00ED570C"/>
    <w:rsid w:val="00EE3C4E"/>
    <w:rsid w:val="00EE59DC"/>
    <w:rsid w:val="00EF641F"/>
    <w:rsid w:val="00F020A3"/>
    <w:rsid w:val="00F0297B"/>
    <w:rsid w:val="00F05E39"/>
    <w:rsid w:val="00F22951"/>
    <w:rsid w:val="00F22B11"/>
    <w:rsid w:val="00F265C6"/>
    <w:rsid w:val="00F36688"/>
    <w:rsid w:val="00F40D9E"/>
    <w:rsid w:val="00F53251"/>
    <w:rsid w:val="00F82427"/>
    <w:rsid w:val="00F82B17"/>
    <w:rsid w:val="00FA08DD"/>
    <w:rsid w:val="00FE1C3F"/>
    <w:rsid w:val="00FF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64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848F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8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F6D7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93F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3F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3F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F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FF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3FF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6B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6B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0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614"/>
  </w:style>
  <w:style w:type="paragraph" w:styleId="Stopka">
    <w:name w:val="footer"/>
    <w:basedOn w:val="Normalny"/>
    <w:link w:val="StopkaZnak"/>
    <w:uiPriority w:val="99"/>
    <w:unhideWhenUsed/>
    <w:rsid w:val="00780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6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848F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8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F6D7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93F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3F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3F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F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FF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3FF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6B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6B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0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614"/>
  </w:style>
  <w:style w:type="paragraph" w:styleId="Stopka">
    <w:name w:val="footer"/>
    <w:basedOn w:val="Normalny"/>
    <w:link w:val="StopkaZnak"/>
    <w:uiPriority w:val="99"/>
    <w:unhideWhenUsed/>
    <w:rsid w:val="00780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6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07/relationships/stylesWithEffects" Target="stylesWithEffect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8f684532-f5e5-41d6-bdca-2ffa5ebb7893">2PUQ6E43WUZD-655-166</_dlc_DocId>
    <_dlc_DocIdUrl xmlns="8f684532-f5e5-41d6-bdca-2ffa5ebb7893">
      <Url>http://zespoly/Departamenty/DZRK/_layouts/DocIdRedir.aspx?ID=2PUQ6E43WUZD-655-166</Url>
      <Description>2PUQ6E43WUZD-655-166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2502B8BE6DE24C929FBC03D57EFB3B" ma:contentTypeVersion="1" ma:contentTypeDescription="Utwórz nowy dokument." ma:contentTypeScope="" ma:versionID="18a89da4fb91967133325e060432c025">
  <xsd:schema xmlns:xsd="http://www.w3.org/2001/XMLSchema" xmlns:xs="http://www.w3.org/2001/XMLSchema" xmlns:p="http://schemas.microsoft.com/office/2006/metadata/properties" xmlns:ns1="http://schemas.microsoft.com/sharepoint/v3" xmlns:ns2="8f684532-f5e5-41d6-bdca-2ffa5ebb7893" targetNamespace="http://schemas.microsoft.com/office/2006/metadata/properties" ma:root="true" ma:fieldsID="6dcf4fe5f6495161a610ebb2855e38b5" ns1:_="" ns2:_="">
    <xsd:import namespace="http://schemas.microsoft.com/sharepoint/v3"/>
    <xsd:import namespace="8f684532-f5e5-41d6-bdca-2ffa5ebb789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84532-f5e5-41d6-bdca-2ffa5ebb78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C6BBA-4B03-411C-9B2A-F51B104E39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f684532-f5e5-41d6-bdca-2ffa5ebb7893"/>
  </ds:schemaRefs>
</ds:datastoreItem>
</file>

<file path=customXml/itemProps2.xml><?xml version="1.0" encoding="utf-8"?>
<ds:datastoreItem xmlns:ds="http://schemas.openxmlformats.org/officeDocument/2006/customXml" ds:itemID="{1614544F-4022-4598-905D-F730BE58057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3AD78E1-95E9-4D53-951C-9C7CC8986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f684532-f5e5-41d6-bdca-2ffa5ebb78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CE0-631F-4580-9729-7B818B8F0AA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530A4B6-5D1E-4523-ABFA-4EB30EDBF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1561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10911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Kapla, Piotr</dc:creator>
  <cp:lastModifiedBy>Skarbnik</cp:lastModifiedBy>
  <cp:revision>6</cp:revision>
  <cp:lastPrinted>2015-07-21T05:12:00Z</cp:lastPrinted>
  <dcterms:created xsi:type="dcterms:W3CDTF">2015-07-21T05:22:00Z</dcterms:created>
  <dcterms:modified xsi:type="dcterms:W3CDTF">2015-07-21T08:13:00Z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0x010100552502B8BE6DE24C929FBC03D57EFB3B</vt:lpwstr>
  </property>
  <property fmtid="{D5CDD505-2E9C-101B-9397-08002B2CF9AE}" pid="3" name="_dlc_DocIdItemGuid">
    <vt:lpwstr>fe7f611c-efea-4fb4-a372-d457a0550117</vt:lpwstr>
  </property>
</Properties>
</file>